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288F2067" w:rsidR="0091042F" w:rsidRDefault="000C7676" w:rsidP="00D21F8D">
      <w:pPr>
        <w:pStyle w:val="BodyTextIndent"/>
        <w:spacing w:line="240" w:lineRule="auto"/>
        <w:jc w:val="center"/>
        <w:rPr>
          <w:rFonts w:ascii="GHEA Grapalat" w:hAnsi="GHEA Grapalat"/>
          <w:i w:val="0"/>
          <w:lang w:val="af-ZA"/>
        </w:rPr>
      </w:pPr>
      <w:r>
        <w:rPr>
          <w:rFonts w:ascii="GHEA Grapalat" w:hAnsi="GHEA Grapalat"/>
          <w:i w:val="0"/>
          <w:lang w:val="af-ZA"/>
        </w:rPr>
        <w:t>202</w:t>
      </w:r>
      <w:r w:rsidR="00813F79">
        <w:rPr>
          <w:rFonts w:ascii="GHEA Grapalat" w:hAnsi="GHEA Grapalat"/>
          <w:i w:val="0"/>
          <w:lang w:val="af-ZA"/>
        </w:rPr>
        <w:t>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A87A54">
        <w:rPr>
          <w:rFonts w:ascii="GHEA Grapalat" w:hAnsi="GHEA Grapalat"/>
          <w:i w:val="0"/>
          <w:lang w:val="hy-AM"/>
        </w:rPr>
        <w:t>հոկտեմբերի</w:t>
      </w:r>
      <w:r w:rsidR="00A3123D">
        <w:rPr>
          <w:rFonts w:ascii="GHEA Grapalat" w:hAnsi="GHEA Grapalat"/>
          <w:b/>
          <w:bCs/>
          <w:i w:val="0"/>
          <w:lang w:val="hy-AM"/>
        </w:rPr>
        <w:t xml:space="preserve"> </w:t>
      </w:r>
      <w:r w:rsidR="00A76C15" w:rsidRPr="005E1F72">
        <w:rPr>
          <w:rFonts w:ascii="GHEA Grapalat" w:hAnsi="GHEA Grapalat"/>
          <w:i w:val="0"/>
          <w:lang w:val="af-ZA"/>
        </w:rPr>
        <w:t>«</w:t>
      </w:r>
      <w:r w:rsidR="00D0718B">
        <w:rPr>
          <w:rFonts w:ascii="GHEA Grapalat" w:hAnsi="GHEA Grapalat"/>
          <w:i w:val="0"/>
          <w:lang w:val="af-ZA"/>
        </w:rPr>
        <w:t>13</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12027994" w14:textId="1013697F"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606EAC">
        <w:rPr>
          <w:rFonts w:ascii="GHEA Grapalat" w:hAnsi="GHEA Grapalat"/>
          <w:i w:val="0"/>
          <w:lang w:val="af-ZA"/>
        </w:rPr>
        <w:t>25/195</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FE2FF3">
        <w:rPr>
          <w:lang w:val="hy-AM"/>
        </w:rPr>
        <w:instrText>HYPERLINK "http://www.armeps.am"</w:instrText>
      </w:r>
      <w:r w:rsidR="00677658">
        <w:fldChar w:fldCharType="separate"/>
      </w:r>
      <w:r w:rsidR="00677658" w:rsidRPr="005E1F72">
        <w:rPr>
          <w:rFonts w:ascii="GHEA Grapalat" w:hAnsi="GHEA Grapalat"/>
          <w:i w:val="0"/>
          <w:lang w:val="af-ZA" w:eastAsia="ru-RU"/>
        </w:rPr>
        <w:t>www.armeps.am</w:t>
      </w:r>
      <w:r w:rsidR="00677658">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2CAB5653"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6F4DB3">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0848FC" w:rsidRPr="006F4DB3">
        <w:rPr>
          <w:rFonts w:ascii="GHEA Grapalat" w:hAnsi="GHEA Grapalat"/>
          <w:i w:val="0"/>
          <w:lang w:val="af-ZA"/>
        </w:rPr>
        <w:t xml:space="preserve">Երևան քաղաքի </w:t>
      </w:r>
      <w:r w:rsidR="000A3359">
        <w:rPr>
          <w:rFonts w:ascii="GHEA Grapalat" w:hAnsi="GHEA Grapalat"/>
          <w:i w:val="0"/>
          <w:lang w:val="af-ZA"/>
        </w:rPr>
        <w:t>Կենտրոն</w:t>
      </w:r>
      <w:r w:rsidR="006F4DB3" w:rsidRPr="006F4DB3">
        <w:rPr>
          <w:rFonts w:ascii="GHEA Grapalat" w:hAnsi="GHEA Grapalat"/>
          <w:i w:val="0"/>
          <w:lang w:val="af-ZA"/>
        </w:rPr>
        <w:t xml:space="preserve"> վարչական շրջանի </w:t>
      </w:r>
      <w:r w:rsidR="000A3359">
        <w:rPr>
          <w:rFonts w:ascii="GHEA Grapalat" w:hAnsi="GHEA Grapalat"/>
          <w:i w:val="0"/>
          <w:lang w:val="af-ZA"/>
        </w:rPr>
        <w:t>բակերի ընթացիկ վերանորոգման</w:t>
      </w:r>
      <w:r w:rsidR="006F4DB3" w:rsidRPr="006F4DB3">
        <w:rPr>
          <w:rFonts w:ascii="GHEA Grapalat" w:hAnsi="GHEA Grapalat"/>
          <w:i w:val="0"/>
          <w:lang w:val="af-ZA"/>
        </w:rPr>
        <w:t xml:space="preserve"> աշխատանքներ</w:t>
      </w:r>
      <w:r w:rsidR="006F4DB3">
        <w:rPr>
          <w:rFonts w:ascii="GHEA Grapalat" w:hAnsi="GHEA Grapalat"/>
          <w:i w:val="0"/>
          <w:lang w:val="af-ZA"/>
        </w:rPr>
        <w:t xml:space="preserve">ի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48EF0150"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FE2FF3">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205A29">
        <w:rPr>
          <w:rFonts w:ascii="GHEA Grapalat" w:hAnsi="GHEA Grapalat"/>
          <w:b/>
          <w:i w:val="0"/>
          <w:lang w:val="af-ZA"/>
        </w:rPr>
        <w:t xml:space="preserve">մինչև 2025 թվականի </w:t>
      </w:r>
      <w:r w:rsidR="00EB3C70">
        <w:rPr>
          <w:rFonts w:ascii="GHEA Grapalat" w:hAnsi="GHEA Grapalat"/>
          <w:b/>
          <w:i w:val="0"/>
          <w:lang w:val="af-ZA"/>
        </w:rPr>
        <w:t>հոկտեմբերի</w:t>
      </w:r>
      <w:r w:rsidR="00205A29">
        <w:rPr>
          <w:rFonts w:ascii="GHEA Grapalat" w:hAnsi="GHEA Grapalat"/>
          <w:b/>
          <w:i w:val="0"/>
          <w:lang w:val="af-ZA"/>
        </w:rPr>
        <w:t xml:space="preserve"> </w:t>
      </w:r>
      <w:r w:rsidR="00D0718B">
        <w:rPr>
          <w:rFonts w:ascii="GHEA Grapalat" w:hAnsi="GHEA Grapalat"/>
          <w:b/>
          <w:i w:val="0"/>
          <w:lang w:val="af-ZA"/>
        </w:rPr>
        <w:t>22</w:t>
      </w:r>
      <w:r w:rsidR="0007287D" w:rsidRPr="0018744E">
        <w:rPr>
          <w:rFonts w:ascii="GHEA Grapalat" w:hAnsi="GHEA Grapalat"/>
          <w:b/>
          <w:i w:val="0"/>
          <w:lang w:val="hy-AM"/>
        </w:rPr>
        <w:t xml:space="preserve">-ը, ժամը </w:t>
      </w:r>
      <w:r w:rsidR="000848FC">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0197839D"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205A29">
        <w:rPr>
          <w:rFonts w:ascii="GHEA Grapalat" w:hAnsi="GHEA Grapalat"/>
          <w:b/>
          <w:i w:val="0"/>
          <w:lang w:val="af-ZA"/>
        </w:rPr>
        <w:t xml:space="preserve">մինչև 2025 թվականի </w:t>
      </w:r>
      <w:r w:rsidR="00EB3C70">
        <w:rPr>
          <w:rFonts w:ascii="GHEA Grapalat" w:hAnsi="GHEA Grapalat"/>
          <w:b/>
          <w:i w:val="0"/>
          <w:lang w:val="af-ZA"/>
        </w:rPr>
        <w:t>հոկտեմբերի</w:t>
      </w:r>
      <w:r w:rsidR="005F7992">
        <w:rPr>
          <w:rFonts w:ascii="GHEA Grapalat" w:hAnsi="GHEA Grapalat"/>
          <w:b/>
          <w:i w:val="0"/>
          <w:lang w:val="af-ZA"/>
        </w:rPr>
        <w:t xml:space="preserve"> </w:t>
      </w:r>
      <w:r w:rsidR="00D0718B">
        <w:rPr>
          <w:rFonts w:ascii="GHEA Grapalat" w:hAnsi="GHEA Grapalat"/>
          <w:b/>
          <w:i w:val="0"/>
          <w:lang w:val="af-ZA"/>
        </w:rPr>
        <w:t>22</w:t>
      </w:r>
      <w:r w:rsidR="0007287D" w:rsidRPr="0018744E">
        <w:rPr>
          <w:rFonts w:ascii="GHEA Grapalat" w:hAnsi="GHEA Grapalat"/>
          <w:b/>
          <w:i w:val="0"/>
          <w:lang w:val="hy-AM"/>
        </w:rPr>
        <w:t>-</w:t>
      </w:r>
      <w:r w:rsidR="005F7992">
        <w:rPr>
          <w:rFonts w:ascii="GHEA Grapalat" w:hAnsi="GHEA Grapalat"/>
          <w:b/>
          <w:i w:val="0"/>
          <w:lang w:val="hy-AM"/>
        </w:rPr>
        <w:t>ին</w:t>
      </w:r>
      <w:r w:rsidR="0007287D" w:rsidRPr="0018744E">
        <w:rPr>
          <w:rFonts w:ascii="GHEA Grapalat" w:hAnsi="GHEA Grapalat"/>
          <w:b/>
          <w:i w:val="0"/>
          <w:lang w:val="hy-AM"/>
        </w:rPr>
        <w:t xml:space="preserve">, ժամը </w:t>
      </w:r>
      <w:r w:rsidR="000848FC">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4AFF7B2E"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148A3F52"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0848FC">
        <w:rPr>
          <w:rFonts w:ascii="GHEA Grapalat" w:hAnsi="GHEA Grapalat"/>
          <w:i w:val="0"/>
          <w:lang w:val="hy-AM"/>
        </w:rPr>
        <w:t xml:space="preserve">Գ. </w:t>
      </w:r>
      <w:r>
        <w:rPr>
          <w:rFonts w:ascii="GHEA Grapalat" w:hAnsi="GHEA Grapalat"/>
          <w:i w:val="0"/>
          <w:lang w:val="hy-AM"/>
        </w:rPr>
        <w:t>Մ</w:t>
      </w:r>
      <w:r w:rsidR="000848FC">
        <w:rPr>
          <w:rFonts w:ascii="GHEA Grapalat" w:hAnsi="GHEA Grapalat"/>
          <w:i w:val="0"/>
          <w:lang w:val="hy-AM"/>
        </w:rPr>
        <w:t>ուրադյանին</w:t>
      </w:r>
      <w:r w:rsidRPr="00F34769">
        <w:rPr>
          <w:rFonts w:ascii="GHEA Grapalat" w:hAnsi="GHEA Grapalat"/>
          <w:i w:val="0"/>
          <w:lang w:val="af-ZA"/>
        </w:rPr>
        <w:t>։</w:t>
      </w:r>
    </w:p>
    <w:p w14:paraId="560CA681" w14:textId="16FE847D"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0848FC">
        <w:rPr>
          <w:rFonts w:ascii="GHEA Grapalat" w:hAnsi="GHEA Grapalat"/>
          <w:i w:val="0"/>
          <w:lang w:val="hy-AM"/>
        </w:rPr>
        <w:t>373</w:t>
      </w:r>
      <w:r w:rsidRPr="00F34769">
        <w:rPr>
          <w:rFonts w:ascii="GHEA Grapalat" w:hAnsi="GHEA Grapalat"/>
          <w:i w:val="0"/>
          <w:lang w:val="af-ZA"/>
        </w:rPr>
        <w:t>։</w:t>
      </w:r>
    </w:p>
    <w:p w14:paraId="3E5C8C96" w14:textId="698DBE03"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0848FC">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47174389" w14:textId="77777777" w:rsidR="000F7F78" w:rsidRPr="008B6523" w:rsidRDefault="000F7F78" w:rsidP="00EF3662">
      <w:pPr>
        <w:pStyle w:val="BodyText"/>
        <w:spacing w:after="0"/>
        <w:ind w:firstLine="567"/>
        <w:jc w:val="right"/>
        <w:rPr>
          <w:rFonts w:ascii="GHEA Grapalat" w:hAnsi="GHEA Grapalat" w:cs="Sylfaen"/>
          <w:iCs/>
          <w:sz w:val="20"/>
          <w:szCs w:val="20"/>
          <w:lang w:val="af-ZA"/>
        </w:rPr>
      </w:pPr>
    </w:p>
    <w:p w14:paraId="326CB8A5"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CAA026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502ACF2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E3BE950"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5EB1B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B8280D7"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72D7FFED"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1AC37FF"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CCA50E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52DCF79"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42D343"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DD83DD6" w14:textId="097D200A"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783AE12B"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606EAC">
        <w:rPr>
          <w:rFonts w:ascii="GHEA Grapalat" w:hAnsi="GHEA Grapalat" w:cs="Sylfaen"/>
          <w:iCs/>
          <w:sz w:val="20"/>
          <w:szCs w:val="20"/>
          <w:lang w:val="af-ZA"/>
        </w:rPr>
        <w:t>25/195</w:t>
      </w:r>
      <w:r w:rsidR="009F18D0" w:rsidRPr="0007287D">
        <w:rPr>
          <w:rFonts w:ascii="GHEA Grapalat" w:hAnsi="GHEA Grapalat" w:cs="Sylfaen"/>
          <w:iCs/>
          <w:sz w:val="20"/>
          <w:szCs w:val="20"/>
          <w:lang w:val="af-ZA"/>
        </w:rPr>
        <w:t xml:space="preserve"> </w:t>
      </w:r>
      <w:r w:rsidR="00096865" w:rsidRPr="00606EAC">
        <w:rPr>
          <w:rFonts w:ascii="GHEA Grapalat" w:hAnsi="GHEA Grapalat" w:cs="Sylfaen"/>
          <w:iCs/>
          <w:sz w:val="20"/>
          <w:szCs w:val="20"/>
          <w:lang w:val="af-ZA"/>
        </w:rPr>
        <w:t xml:space="preserve">ծածկագրով </w:t>
      </w:r>
    </w:p>
    <w:p w14:paraId="1248E344" w14:textId="47BBC8D9" w:rsidR="00096865" w:rsidRPr="00606EAC" w:rsidRDefault="0002258D" w:rsidP="00EF3662">
      <w:pPr>
        <w:pStyle w:val="BodyText"/>
        <w:spacing w:after="0"/>
        <w:ind w:firstLine="567"/>
        <w:jc w:val="right"/>
        <w:rPr>
          <w:rFonts w:ascii="GHEA Grapalat" w:hAnsi="GHEA Grapalat" w:cs="Sylfaen"/>
          <w:iCs/>
          <w:sz w:val="20"/>
          <w:szCs w:val="20"/>
          <w:lang w:val="af-ZA"/>
        </w:rPr>
      </w:pPr>
      <w:r w:rsidRPr="00606EAC">
        <w:rPr>
          <w:rFonts w:ascii="GHEA Grapalat" w:hAnsi="GHEA Grapalat" w:cs="Sylfaen"/>
          <w:iCs/>
          <w:sz w:val="20"/>
          <w:szCs w:val="20"/>
          <w:lang w:val="af-ZA"/>
        </w:rPr>
        <w:t>գնանշման</w:t>
      </w:r>
      <w:r w:rsidRPr="005E366B">
        <w:rPr>
          <w:rFonts w:ascii="GHEA Grapalat" w:hAnsi="GHEA Grapalat" w:cs="Sylfaen"/>
          <w:iCs/>
          <w:sz w:val="20"/>
          <w:szCs w:val="20"/>
          <w:lang w:val="af-ZA"/>
        </w:rPr>
        <w:t xml:space="preserve"> </w:t>
      </w:r>
      <w:r w:rsidRPr="00606EAC">
        <w:rPr>
          <w:rFonts w:ascii="GHEA Grapalat" w:hAnsi="GHEA Grapalat" w:cs="Sylfaen"/>
          <w:iCs/>
          <w:sz w:val="20"/>
          <w:szCs w:val="20"/>
          <w:lang w:val="af-ZA"/>
        </w:rPr>
        <w:t>հարցում</w:t>
      </w:r>
      <w:r w:rsidR="008C5FC1" w:rsidRPr="00606EAC">
        <w:rPr>
          <w:rFonts w:ascii="GHEA Grapalat" w:hAnsi="GHEA Grapalat" w:cs="Sylfaen"/>
          <w:iCs/>
          <w:sz w:val="20"/>
          <w:szCs w:val="20"/>
          <w:lang w:val="af-ZA"/>
        </w:rPr>
        <w:t>ի</w:t>
      </w:r>
      <w:r w:rsidR="00096865" w:rsidRPr="00606EAC">
        <w:rPr>
          <w:rFonts w:ascii="GHEA Grapalat" w:hAnsi="GHEA Grapalat" w:cs="Sylfaen"/>
          <w:iCs/>
          <w:sz w:val="20"/>
          <w:szCs w:val="20"/>
          <w:lang w:val="af-ZA"/>
        </w:rPr>
        <w:t xml:space="preserve"> </w:t>
      </w:r>
      <w:r w:rsidR="00EE5855" w:rsidRPr="00606EAC">
        <w:rPr>
          <w:rFonts w:ascii="GHEA Grapalat" w:hAnsi="GHEA Grapalat" w:cs="Sylfaen"/>
          <w:iCs/>
          <w:sz w:val="20"/>
          <w:szCs w:val="20"/>
          <w:lang w:val="af-ZA"/>
        </w:rPr>
        <w:t xml:space="preserve">գնահատող </w:t>
      </w:r>
      <w:r w:rsidR="00096865" w:rsidRPr="00606EAC">
        <w:rPr>
          <w:rFonts w:ascii="GHEA Grapalat" w:hAnsi="GHEA Grapalat" w:cs="Sylfaen"/>
          <w:iCs/>
          <w:sz w:val="20"/>
          <w:szCs w:val="20"/>
          <w:lang w:val="af-ZA"/>
        </w:rPr>
        <w:t>հանձնաժողովի</w:t>
      </w:r>
    </w:p>
    <w:p w14:paraId="11436F0A" w14:textId="617E7DEB" w:rsidR="00096865" w:rsidRPr="00606EAC" w:rsidRDefault="00096865"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 xml:space="preserve"> </w:t>
      </w:r>
      <w:r w:rsidR="000C7676">
        <w:rPr>
          <w:rFonts w:ascii="GHEA Grapalat" w:hAnsi="GHEA Grapalat" w:cs="Sylfaen"/>
          <w:iCs/>
          <w:sz w:val="20"/>
          <w:szCs w:val="20"/>
          <w:lang w:val="af-ZA"/>
        </w:rPr>
        <w:t>202</w:t>
      </w:r>
      <w:r w:rsidR="00B821FF">
        <w:rPr>
          <w:rFonts w:ascii="GHEA Grapalat" w:hAnsi="GHEA Grapalat" w:cs="Sylfaen"/>
          <w:iCs/>
          <w:sz w:val="20"/>
          <w:szCs w:val="20"/>
          <w:lang w:val="af-ZA"/>
        </w:rPr>
        <w:t>5</w:t>
      </w:r>
      <w:r w:rsidRPr="0007287D">
        <w:rPr>
          <w:rFonts w:ascii="GHEA Grapalat" w:hAnsi="GHEA Grapalat" w:cs="Sylfaen"/>
          <w:iCs/>
          <w:sz w:val="20"/>
          <w:szCs w:val="20"/>
          <w:lang w:val="af-ZA"/>
        </w:rPr>
        <w:t xml:space="preserve"> </w:t>
      </w:r>
      <w:r w:rsidRPr="00606EAC">
        <w:rPr>
          <w:rFonts w:ascii="GHEA Grapalat" w:hAnsi="GHEA Grapalat" w:cs="Sylfaen"/>
          <w:iCs/>
          <w:sz w:val="20"/>
          <w:szCs w:val="20"/>
          <w:lang w:val="af-ZA"/>
        </w:rPr>
        <w:t xml:space="preserve">թ. </w:t>
      </w:r>
      <w:r w:rsidR="00606EAC" w:rsidRPr="00606EAC">
        <w:rPr>
          <w:rFonts w:ascii="GHEA Grapalat" w:hAnsi="GHEA Grapalat" w:cs="Sylfaen"/>
          <w:iCs/>
          <w:sz w:val="20"/>
          <w:szCs w:val="20"/>
          <w:lang w:val="af-ZA"/>
        </w:rPr>
        <w:t>հոկտեմբերի</w:t>
      </w:r>
      <w:r w:rsidR="00E1087A" w:rsidRPr="00606EAC">
        <w:rPr>
          <w:rFonts w:ascii="GHEA Grapalat" w:hAnsi="GHEA Grapalat" w:cs="Sylfaen"/>
          <w:iCs/>
          <w:sz w:val="20"/>
          <w:szCs w:val="20"/>
          <w:lang w:val="af-ZA"/>
        </w:rPr>
        <w:t xml:space="preserve"> </w:t>
      </w:r>
      <w:r w:rsidR="00406236">
        <w:rPr>
          <w:rFonts w:ascii="GHEA Grapalat" w:hAnsi="GHEA Grapalat" w:cs="Sylfaen"/>
          <w:iCs/>
          <w:sz w:val="20"/>
          <w:szCs w:val="20"/>
          <w:lang w:val="af-ZA"/>
        </w:rPr>
        <w:t>13</w:t>
      </w:r>
      <w:r w:rsidR="005C6159" w:rsidRPr="00606EAC">
        <w:rPr>
          <w:rFonts w:ascii="GHEA Grapalat" w:hAnsi="GHEA Grapalat" w:cs="Sylfaen"/>
          <w:iCs/>
          <w:sz w:val="20"/>
          <w:szCs w:val="20"/>
          <w:lang w:val="af-ZA"/>
        </w:rPr>
        <w:t xml:space="preserve">-ի </w:t>
      </w:r>
      <w:r w:rsidRPr="00606EAC">
        <w:rPr>
          <w:rFonts w:ascii="GHEA Grapalat" w:hAnsi="GHEA Grapalat" w:cs="Sylfaen"/>
          <w:iCs/>
          <w:sz w:val="20"/>
          <w:szCs w:val="20"/>
          <w:lang w:val="af-ZA"/>
        </w:rPr>
        <w:t xml:space="preserve"> </w:t>
      </w:r>
      <w:r w:rsidR="005C6159" w:rsidRPr="00606EAC">
        <w:rPr>
          <w:rFonts w:ascii="GHEA Grapalat" w:hAnsi="GHEA Grapalat" w:cs="Sylfaen"/>
          <w:iCs/>
          <w:sz w:val="20"/>
          <w:szCs w:val="20"/>
          <w:lang w:val="af-ZA"/>
        </w:rPr>
        <w:t xml:space="preserve">N </w:t>
      </w:r>
      <w:r w:rsidR="00247185" w:rsidRPr="00606EAC">
        <w:rPr>
          <w:rFonts w:ascii="GHEA Grapalat" w:hAnsi="GHEA Grapalat" w:cs="Sylfaen"/>
          <w:iCs/>
          <w:sz w:val="20"/>
          <w:szCs w:val="20"/>
          <w:lang w:val="af-ZA"/>
        </w:rPr>
        <w:t>2</w:t>
      </w:r>
      <w:r w:rsidR="0007287D" w:rsidRPr="00606EAC">
        <w:rPr>
          <w:rFonts w:ascii="GHEA Grapalat" w:hAnsi="GHEA Grapalat" w:cs="Sylfaen"/>
          <w:iCs/>
          <w:sz w:val="20"/>
          <w:szCs w:val="20"/>
          <w:lang w:val="af-ZA"/>
        </w:rPr>
        <w:t xml:space="preserve"> </w:t>
      </w:r>
      <w:r w:rsidRPr="00606EAC">
        <w:rPr>
          <w:rFonts w:ascii="GHEA Grapalat" w:hAnsi="GHEA Grapalat" w:cs="Sylfaen"/>
          <w:iCs/>
          <w:sz w:val="20"/>
          <w:szCs w:val="20"/>
          <w:lang w:val="af-ZA"/>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1BCB93DD"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0F7F78" w:rsidRPr="000F7F78">
        <w:rPr>
          <w:rFonts w:ascii="GHEA Grapalat" w:hAnsi="GHEA Grapalat"/>
          <w:iCs/>
          <w:lang w:val="af-ZA"/>
        </w:rPr>
        <w:t xml:space="preserve">Երևան քաղաքի </w:t>
      </w:r>
      <w:r w:rsidR="00877CF3" w:rsidRPr="00877CF3">
        <w:rPr>
          <w:rFonts w:ascii="GHEA Grapalat" w:hAnsi="GHEA Grapalat"/>
          <w:iCs/>
          <w:lang w:val="af-ZA"/>
        </w:rPr>
        <w:t>Կենտրոն վարչական շրջանի բակերի ընթացիկ վերանորոգման</w:t>
      </w:r>
      <w:r w:rsidR="000F7F78" w:rsidRPr="000F7F78">
        <w:rPr>
          <w:rFonts w:ascii="GHEA Grapalat" w:hAnsi="GHEA Grapalat"/>
          <w:iCs/>
          <w:lang w:val="af-ZA"/>
        </w:rPr>
        <w:t xml:space="preserve"> աշխատանքների</w:t>
      </w:r>
      <w:r w:rsidR="000F7F78" w:rsidRPr="000F7F78">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proofErr w:type="gramStart"/>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proofErr w:type="gramEnd"/>
      <w:r w:rsidR="002B32D6" w:rsidRPr="005E1F72">
        <w:rPr>
          <w:rFonts w:ascii="GHEA Grapalat" w:hAnsi="GHEA Grapalat" w:cs="Times Armenian"/>
          <w:lang w:val="af-ZA"/>
        </w:rPr>
        <w:t xml:space="preserve"> </w:t>
      </w:r>
      <w:r w:rsidR="0002258D">
        <w:rPr>
          <w:rFonts w:ascii="GHEA Grapalat" w:hAnsi="GHEA Grapalat" w:cs="Sylfaen"/>
        </w:rPr>
        <w:t>ԳՆԱՆՇՄԱՆ</w:t>
      </w:r>
      <w:r w:rsidR="0002258D" w:rsidRPr="0002258D">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F2781D">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60300865" w:rsidR="00096865" w:rsidRPr="000F7F78"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0F7F78">
        <w:rPr>
          <w:rFonts w:ascii="GHEA Grapalat" w:hAnsi="GHEA Grapalat"/>
          <w:b/>
          <w:sz w:val="20"/>
          <w:lang w:val="af-ZA"/>
        </w:rPr>
        <w:t xml:space="preserve"> </w:t>
      </w:r>
      <w:r w:rsidR="000F7F78" w:rsidRPr="000F7F78">
        <w:rPr>
          <w:rFonts w:ascii="GHEA Grapalat" w:hAnsi="GHEA Grapalat"/>
          <w:b/>
          <w:sz w:val="20"/>
          <w:lang w:val="af-ZA"/>
        </w:rPr>
        <w:t xml:space="preserve">Երևան քաղաքի </w:t>
      </w:r>
      <w:r w:rsidR="00877CF3" w:rsidRPr="00877CF3">
        <w:rPr>
          <w:rFonts w:ascii="GHEA Grapalat" w:hAnsi="GHEA Grapalat"/>
          <w:b/>
          <w:sz w:val="20"/>
          <w:lang w:val="af-ZA"/>
        </w:rPr>
        <w:t xml:space="preserve">Կենտրոն վարչական շրջանի բակերի ընթացիկ վերանորոգման </w:t>
      </w:r>
      <w:r w:rsidR="000F7F78" w:rsidRPr="000F7F78">
        <w:rPr>
          <w:rFonts w:ascii="GHEA Grapalat" w:hAnsi="GHEA Grapalat"/>
          <w:b/>
          <w:sz w:val="20"/>
          <w:lang w:val="af-ZA"/>
        </w:rPr>
        <w:t>աշխատանքների</w:t>
      </w:r>
      <w:r w:rsidRPr="000F7F78">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102D5395"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1"/>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proofErr w:type="gramStart"/>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proofErr w:type="gramStart"/>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roofErr w:type="gramEnd"/>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5BC98320"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606EAC">
        <w:rPr>
          <w:rFonts w:ascii="GHEA Grapalat" w:hAnsi="GHEA Grapalat" w:cs="Times Armenian"/>
          <w:sz w:val="20"/>
          <w:lang w:val="af-ZA"/>
        </w:rPr>
        <w:t>25/195</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569463F"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0848FC">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0D35E9AC"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877CF3">
        <w:rPr>
          <w:rFonts w:ascii="GHEA Grapalat" w:hAnsi="GHEA Grapalat" w:cs="Sylfaen"/>
          <w:i w:val="0"/>
        </w:rPr>
        <w:t xml:space="preserve"> </w:t>
      </w:r>
      <w:proofErr w:type="spellStart"/>
      <w:r w:rsidR="00096865" w:rsidRPr="00417B96">
        <w:rPr>
          <w:rFonts w:ascii="GHEA Grapalat" w:hAnsi="GHEA Grapalat" w:cs="Sylfaen"/>
          <w:i w:val="0"/>
        </w:rPr>
        <w:t>առարկա</w:t>
      </w:r>
      <w:proofErr w:type="spellEnd"/>
      <w:r w:rsidR="00096865" w:rsidRPr="00877CF3">
        <w:rPr>
          <w:rFonts w:ascii="GHEA Grapalat" w:hAnsi="GHEA Grapalat" w:cs="Sylfaen"/>
          <w:i w:val="0"/>
        </w:rPr>
        <w:t xml:space="preserve"> </w:t>
      </w:r>
      <w:r w:rsidR="00096865" w:rsidRPr="00417B96">
        <w:rPr>
          <w:rFonts w:ascii="GHEA Grapalat" w:hAnsi="GHEA Grapalat" w:cs="Sylfaen"/>
          <w:i w:val="0"/>
        </w:rPr>
        <w:t>է</w:t>
      </w:r>
      <w:r w:rsidR="00096865" w:rsidRPr="00877CF3">
        <w:rPr>
          <w:rFonts w:ascii="GHEA Grapalat" w:hAnsi="GHEA Grapalat" w:cs="Sylfaen"/>
          <w:i w:val="0"/>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կարիքների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համար</w:t>
      </w:r>
      <w:proofErr w:type="spellEnd"/>
      <w:r w:rsidR="004F23E5" w:rsidRPr="00877CF3">
        <w:rPr>
          <w:rFonts w:ascii="GHEA Grapalat" w:hAnsi="GHEA Grapalat" w:cs="Sylfaen"/>
          <w:i w:val="0"/>
        </w:rPr>
        <w:t xml:space="preserve">` </w:t>
      </w:r>
      <w:proofErr w:type="spellStart"/>
      <w:r w:rsidR="008B22A5" w:rsidRPr="00877CF3">
        <w:rPr>
          <w:rFonts w:ascii="GHEA Grapalat" w:hAnsi="GHEA Grapalat" w:cs="Sylfaen"/>
          <w:i w:val="0"/>
        </w:rPr>
        <w:t>Երևան</w:t>
      </w:r>
      <w:proofErr w:type="spellEnd"/>
      <w:r w:rsidR="008B22A5" w:rsidRPr="00877CF3">
        <w:rPr>
          <w:rFonts w:ascii="GHEA Grapalat" w:hAnsi="GHEA Grapalat" w:cs="Sylfaen"/>
          <w:i w:val="0"/>
        </w:rPr>
        <w:t xml:space="preserve"> </w:t>
      </w:r>
      <w:proofErr w:type="spellStart"/>
      <w:r w:rsidR="008B22A5" w:rsidRPr="00877CF3">
        <w:rPr>
          <w:rFonts w:ascii="GHEA Grapalat" w:hAnsi="GHEA Grapalat" w:cs="Sylfaen"/>
          <w:i w:val="0"/>
        </w:rPr>
        <w:t>քաղաքի</w:t>
      </w:r>
      <w:proofErr w:type="spellEnd"/>
      <w:r w:rsidR="008B22A5" w:rsidRPr="00877CF3">
        <w:rPr>
          <w:rFonts w:ascii="GHEA Grapalat" w:hAnsi="GHEA Grapalat" w:cs="Sylfaen"/>
          <w:i w:val="0"/>
        </w:rPr>
        <w:t xml:space="preserve"> </w:t>
      </w:r>
      <w:proofErr w:type="spellStart"/>
      <w:r w:rsidR="00877CF3" w:rsidRPr="00877CF3">
        <w:rPr>
          <w:rFonts w:ascii="GHEA Grapalat" w:hAnsi="GHEA Grapalat" w:cs="Sylfaen"/>
          <w:i w:val="0"/>
        </w:rPr>
        <w:t>Կենտրոն</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վարչական</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շրջանի</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բակերի</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ընթացիկ</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վերանորոգման</w:t>
      </w:r>
      <w:proofErr w:type="spellEnd"/>
      <w:r w:rsidR="00877CF3">
        <w:rPr>
          <w:rFonts w:ascii="GHEA Grapalat" w:hAnsi="GHEA Grapalat" w:cs="Sylfaen"/>
          <w:i w:val="0"/>
        </w:rPr>
        <w:t xml:space="preserve"> </w:t>
      </w:r>
      <w:proofErr w:type="spellStart"/>
      <w:r w:rsidR="00877CF3">
        <w:rPr>
          <w:rFonts w:ascii="GHEA Grapalat" w:hAnsi="GHEA Grapalat" w:cs="Sylfaen"/>
          <w:i w:val="0"/>
        </w:rPr>
        <w:t>աշխատանքների</w:t>
      </w:r>
      <w:proofErr w:type="spellEnd"/>
      <w:r w:rsidR="00877CF3" w:rsidRPr="00877CF3">
        <w:rPr>
          <w:rFonts w:ascii="GHEA Grapalat" w:hAnsi="GHEA Grapalat" w:cs="Sylfaen"/>
          <w:i w:val="0"/>
        </w:rPr>
        <w:t xml:space="preserve"> </w:t>
      </w:r>
      <w:proofErr w:type="spellStart"/>
      <w:r w:rsidR="00096865" w:rsidRPr="00877CF3">
        <w:rPr>
          <w:rFonts w:ascii="GHEA Grapalat" w:hAnsi="GHEA Grapalat" w:cs="Sylfaen"/>
          <w:i w:val="0"/>
        </w:rPr>
        <w:t>ձեռքբերումը</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այսուհետ</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նաև</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w:t>
      </w:r>
      <w:r w:rsidR="003812AE" w:rsidRPr="00877CF3">
        <w:rPr>
          <w:rFonts w:ascii="GHEA Grapalat" w:hAnsi="GHEA Grapalat" w:cs="Sylfaen"/>
          <w:i w:val="0"/>
        </w:rPr>
        <w:t>շխատանք</w:t>
      </w:r>
      <w:proofErr w:type="spellEnd"/>
      <w:r w:rsidR="00816505" w:rsidRPr="00877CF3">
        <w:rPr>
          <w:rFonts w:ascii="GHEA Grapalat" w:hAnsi="GHEA Grapalat" w:cs="Sylfaen"/>
          <w:i w:val="0"/>
        </w:rPr>
        <w:t>)</w:t>
      </w:r>
      <w:r w:rsidR="00C43524" w:rsidRPr="00877CF3">
        <w:rPr>
          <w:rFonts w:ascii="GHEA Grapalat" w:hAnsi="GHEA Grapalat" w:cs="Sylfaen"/>
          <w:i w:val="0"/>
        </w:rPr>
        <w:t>,</w:t>
      </w:r>
      <w:r w:rsidR="00096865" w:rsidRPr="00877CF3">
        <w:rPr>
          <w:rFonts w:ascii="GHEA Grapalat" w:hAnsi="GHEA Grapalat" w:cs="Sylfaen"/>
          <w:i w:val="0"/>
        </w:rPr>
        <w:t xml:space="preserve"> </w:t>
      </w:r>
      <w:proofErr w:type="spellStart"/>
      <w:r w:rsidR="004F23E5" w:rsidRPr="00877CF3">
        <w:rPr>
          <w:rFonts w:ascii="GHEA Grapalat" w:hAnsi="GHEA Grapalat" w:cs="Sylfaen"/>
          <w:i w:val="0"/>
        </w:rPr>
        <w:t>որ</w:t>
      </w:r>
      <w:r w:rsidR="00A5292D" w:rsidRPr="00877CF3">
        <w:rPr>
          <w:rFonts w:ascii="GHEA Grapalat" w:hAnsi="GHEA Grapalat" w:cs="Sylfaen"/>
          <w:i w:val="0"/>
        </w:rPr>
        <w:t>ը</w:t>
      </w:r>
      <w:proofErr w:type="spellEnd"/>
      <w:r w:rsidR="004F23E5" w:rsidRPr="00877CF3">
        <w:rPr>
          <w:rFonts w:ascii="GHEA Grapalat" w:hAnsi="GHEA Grapalat" w:cs="Sylfaen"/>
          <w:i w:val="0"/>
        </w:rPr>
        <w:t xml:space="preserve"> </w:t>
      </w:r>
      <w:proofErr w:type="spellStart"/>
      <w:proofErr w:type="gramStart"/>
      <w:r w:rsidR="004F23E5" w:rsidRPr="00877CF3">
        <w:rPr>
          <w:rFonts w:ascii="GHEA Grapalat" w:hAnsi="GHEA Grapalat" w:cs="Sylfaen"/>
          <w:i w:val="0"/>
        </w:rPr>
        <w:t>խմբավորված</w:t>
      </w:r>
      <w:proofErr w:type="spellEnd"/>
      <w:r w:rsidR="004F23E5" w:rsidRPr="00877CF3">
        <w:rPr>
          <w:rFonts w:ascii="GHEA Grapalat" w:hAnsi="GHEA Grapalat" w:cs="Sylfaen"/>
          <w:i w:val="0"/>
        </w:rPr>
        <w:t xml:space="preserve">  </w:t>
      </w:r>
      <w:r w:rsidR="00A5292D" w:rsidRPr="00877CF3">
        <w:rPr>
          <w:rFonts w:ascii="GHEA Grapalat" w:hAnsi="GHEA Grapalat" w:cs="Sylfaen"/>
          <w:i w:val="0"/>
        </w:rPr>
        <w:t>է</w:t>
      </w:r>
      <w:proofErr w:type="gramEnd"/>
      <w:r w:rsidR="004F23E5" w:rsidRPr="00877CF3">
        <w:rPr>
          <w:rFonts w:ascii="GHEA Grapalat" w:hAnsi="GHEA Grapalat" w:cs="Sylfaen"/>
          <w:i w:val="0"/>
        </w:rPr>
        <w:t xml:space="preserve"> </w:t>
      </w:r>
      <w:r w:rsidR="00F959F3" w:rsidRPr="00877CF3">
        <w:rPr>
          <w:rFonts w:ascii="GHEA Grapalat" w:hAnsi="GHEA Grapalat" w:cs="Sylfaen"/>
          <w:i w:val="0"/>
        </w:rPr>
        <w:t>1</w:t>
      </w:r>
      <w:r w:rsidR="004F23E5" w:rsidRPr="00877CF3">
        <w:rPr>
          <w:rFonts w:ascii="GHEA Grapalat" w:hAnsi="GHEA Grapalat" w:cs="Sylfaen"/>
          <w:i w:val="0"/>
        </w:rPr>
        <w:t xml:space="preserve"> </w:t>
      </w:r>
      <w:r w:rsidR="00066E20" w:rsidRPr="00877CF3">
        <w:rPr>
          <w:rFonts w:ascii="GHEA Grapalat" w:hAnsi="GHEA Grapalat" w:cs="Sylfaen"/>
          <w:i w:val="0"/>
        </w:rPr>
        <w:t>/</w:t>
      </w:r>
      <w:proofErr w:type="spellStart"/>
      <w:r w:rsidR="00F959F3" w:rsidRPr="00877CF3">
        <w:rPr>
          <w:rFonts w:ascii="GHEA Grapalat" w:hAnsi="GHEA Grapalat" w:cs="Sylfaen"/>
          <w:i w:val="0"/>
        </w:rPr>
        <w:t>մեկ</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չափաբաժնում</w:t>
      </w:r>
      <w:proofErr w:type="spellEnd"/>
      <w:r w:rsidR="004F23E5" w:rsidRPr="00877CF3">
        <w:rPr>
          <w:rFonts w:ascii="GHEA Grapalat" w:hAnsi="GHEA Grapalat" w:cs="Sylfaen"/>
          <w:i w:val="0"/>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D0718B"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595849F2" w:rsidR="00105B16" w:rsidRPr="00105B16" w:rsidRDefault="00877CF3" w:rsidP="00105B16">
            <w:pPr>
              <w:pStyle w:val="BodyTextIndent2"/>
              <w:spacing w:line="240" w:lineRule="auto"/>
              <w:ind w:firstLine="0"/>
              <w:jc w:val="center"/>
              <w:rPr>
                <w:rFonts w:ascii="GHEA Grapalat" w:hAnsi="GHEA Grapalat" w:cs="Arial"/>
                <w:color w:val="000000"/>
                <w:lang w:val="hy-AM"/>
              </w:rPr>
            </w:pPr>
            <w:r>
              <w:rPr>
                <w:rFonts w:ascii="GHEA Grapalat" w:hAnsi="GHEA Grapalat" w:cs="Arial"/>
                <w:color w:val="000000"/>
                <w:lang w:val="hy-AM"/>
              </w:rPr>
              <w:t>63</w:t>
            </w:r>
            <w:r w:rsidR="008B22A5">
              <w:rPr>
                <w:rFonts w:ascii="GHEA Grapalat" w:hAnsi="GHEA Grapalat" w:cs="Arial"/>
                <w:color w:val="000000"/>
                <w:lang w:val="hy-AM"/>
              </w:rPr>
              <w:t>,</w:t>
            </w:r>
            <w:r>
              <w:rPr>
                <w:rFonts w:ascii="GHEA Grapalat" w:hAnsi="GHEA Grapalat" w:cs="Arial"/>
                <w:color w:val="000000"/>
                <w:lang w:val="hy-AM"/>
              </w:rPr>
              <w:t>700</w:t>
            </w:r>
            <w:r w:rsidR="008B22A5">
              <w:rPr>
                <w:rFonts w:ascii="GHEA Grapalat" w:hAnsi="GHEA Grapalat" w:cs="Arial"/>
                <w:color w:val="000000"/>
                <w:lang w:val="hy-AM"/>
              </w:rPr>
              <w:t>,</w:t>
            </w:r>
            <w:r>
              <w:rPr>
                <w:rFonts w:ascii="GHEA Grapalat" w:hAnsi="GHEA Grapalat" w:cs="Arial"/>
                <w:color w:val="000000"/>
                <w:lang w:val="hy-AM"/>
              </w:rPr>
              <w:t>000</w:t>
            </w:r>
          </w:p>
        </w:tc>
        <w:tc>
          <w:tcPr>
            <w:tcW w:w="7020" w:type="dxa"/>
            <w:vAlign w:val="center"/>
          </w:tcPr>
          <w:p w14:paraId="30ABAB0F" w14:textId="2B04C741" w:rsidR="00105B16" w:rsidRPr="00877CF3" w:rsidRDefault="00877CF3" w:rsidP="00105B16">
            <w:pPr>
              <w:pStyle w:val="BodyTextIndent2"/>
              <w:spacing w:line="240" w:lineRule="auto"/>
              <w:ind w:firstLine="0"/>
              <w:rPr>
                <w:rFonts w:ascii="GHEA Grapalat" w:hAnsi="GHEA Grapalat"/>
                <w:bCs/>
                <w:szCs w:val="16"/>
                <w:vertAlign w:val="subscript"/>
              </w:rPr>
            </w:pPr>
            <w:r w:rsidRPr="00877CF3">
              <w:rPr>
                <w:rFonts w:ascii="GHEA Grapalat" w:hAnsi="GHEA Grapalat" w:cs="Sylfaen"/>
                <w:lang w:val="hy-AM"/>
              </w:rPr>
              <w:t>Երևան քաղաքի Կենտրոն վարչական շրջանի բակերի ընթացիկ վերանորոգման</w:t>
            </w:r>
            <w:r w:rsidRPr="00877CF3">
              <w:rPr>
                <w:rFonts w:ascii="GHEA Grapalat" w:hAnsi="GHEA Grapalat" w:cs="Sylfaen"/>
              </w:rPr>
              <w:t xml:space="preserve"> աշխատանքների</w:t>
            </w:r>
            <w:r w:rsidRPr="00877CF3">
              <w:rPr>
                <w:rFonts w:ascii="GHEA Grapalat" w:hAnsi="GHEA Grapalat" w:cs="Sylfaen"/>
                <w:lang w:val="hy-AM"/>
              </w:rPr>
              <w:t xml:space="preserve"> </w:t>
            </w:r>
            <w:r w:rsidRPr="00877CF3">
              <w:rPr>
                <w:rFonts w:ascii="GHEA Grapalat" w:hAnsi="GHEA Grapalat" w:cs="Sylfaen"/>
              </w:rPr>
              <w:t>ձեռքբերում</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53062AD8" w14:textId="3877C708" w:rsidR="00C75B5B" w:rsidRPr="003F79B5" w:rsidRDefault="00C75B5B" w:rsidP="00C75B5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    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lastRenderedPageBreak/>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42ED0FEB" w14:textId="77777777" w:rsidR="00D770AC" w:rsidRDefault="00D770AC" w:rsidP="00D770AC">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lastRenderedPageBreak/>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587D86DF"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2E506204"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05A29">
        <w:rPr>
          <w:rFonts w:ascii="GHEA Grapalat" w:hAnsi="GHEA Grapalat"/>
          <w:b/>
        </w:rPr>
        <w:t xml:space="preserve">մինչև 2025 </w:t>
      </w:r>
      <w:r w:rsidR="00205A29" w:rsidRPr="000E1982">
        <w:rPr>
          <w:rFonts w:ascii="GHEA Grapalat" w:hAnsi="GHEA Grapalat"/>
          <w:b/>
        </w:rPr>
        <w:t xml:space="preserve">թվականի </w:t>
      </w:r>
      <w:r w:rsidR="0007594F" w:rsidRPr="0007594F">
        <w:rPr>
          <w:rFonts w:ascii="GHEA Grapalat" w:hAnsi="GHEA Grapalat"/>
          <w:b/>
          <w:iCs/>
        </w:rPr>
        <w:t>հոկտեմբերի</w:t>
      </w:r>
      <w:r w:rsidR="000E1982" w:rsidRPr="00EB739B">
        <w:rPr>
          <w:rFonts w:ascii="GHEA Grapalat" w:hAnsi="GHEA Grapalat"/>
          <w:b/>
          <w:iCs/>
        </w:rPr>
        <w:t xml:space="preserve"> </w:t>
      </w:r>
      <w:r w:rsidR="00183846">
        <w:rPr>
          <w:rFonts w:ascii="GHEA Grapalat" w:hAnsi="GHEA Grapalat"/>
          <w:b/>
          <w:iCs/>
        </w:rPr>
        <w:t>22</w:t>
      </w:r>
      <w:r w:rsidR="0007287D" w:rsidRPr="000E1982">
        <w:rPr>
          <w:rFonts w:ascii="GHEA Grapalat" w:hAnsi="GHEA Grapalat"/>
          <w:b/>
          <w:lang w:val="hy-AM"/>
        </w:rPr>
        <w:t>-ը</w:t>
      </w:r>
      <w:r w:rsidR="0007287D" w:rsidRPr="0018744E">
        <w:rPr>
          <w:rFonts w:ascii="GHEA Grapalat" w:hAnsi="GHEA Grapalat"/>
          <w:b/>
          <w:lang w:val="hy-AM"/>
        </w:rPr>
        <w:t xml:space="preserve">, ժամը </w:t>
      </w:r>
      <w:r w:rsidR="000848FC">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6033429" w14:textId="62AC0967" w:rsidR="006C3115" w:rsidRDefault="00E326DD" w:rsidP="00EF3662">
      <w:pPr>
        <w:ind w:firstLine="567"/>
        <w:jc w:val="both"/>
        <w:rPr>
          <w:rFonts w:ascii="GHEA Grapalat" w:hAnsi="GHEA Grapalat"/>
          <w:sz w:val="20"/>
          <w:vertAlign w:val="superscript"/>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092881">
        <w:rPr>
          <w:rFonts w:ascii="GHEA Grapalat" w:hAnsi="GHEA Grapalat" w:cs="Sylfaen"/>
          <w:b/>
          <w:bCs/>
          <w:lang w:val="hy-AM"/>
        </w:rPr>
        <w:t xml:space="preserve"> </w:t>
      </w:r>
      <w:r w:rsidR="003E7DF4" w:rsidRPr="003E7DF4">
        <w:rPr>
          <w:rFonts w:ascii="GHEA Grapalat" w:hAnsi="GHEA Grapalat" w:cs="Sylfaen"/>
          <w:sz w:val="20"/>
          <w:lang w:val="hy-AM"/>
        </w:rPr>
        <w:t>հայտի ապահովում կանխիկ փողի կամ բանկային երաշխիքի ձևով</w:t>
      </w:r>
      <w:r w:rsidR="006C3115" w:rsidRPr="003E7DF4">
        <w:rPr>
          <w:rFonts w:ascii="GHEA Grapalat" w:hAnsi="GHEA Grapalat"/>
          <w:sz w:val="20"/>
          <w:lang w:val="hy-AM"/>
        </w:rPr>
        <w:t>.</w:t>
      </w:r>
      <w:r w:rsidR="00EC6281" w:rsidRPr="003E7DF4">
        <w:rPr>
          <w:rFonts w:ascii="GHEA Grapalat" w:hAnsi="GHEA Grapalat"/>
          <w:sz w:val="20"/>
          <w:vertAlign w:val="superscript"/>
          <w:lang w:val="hy-AM"/>
        </w:rPr>
        <w:t>8</w:t>
      </w:r>
      <w:r w:rsidR="00340083" w:rsidRPr="003E7DF4">
        <w:rPr>
          <w:rStyle w:val="FootnoteReference"/>
          <w:rFonts w:ascii="GHEA Grapalat" w:hAnsi="GHEA Grapalat"/>
          <w:color w:val="FFFFFF"/>
          <w:sz w:val="20"/>
          <w:lang w:val="hy-AM"/>
        </w:rPr>
        <w:footnoteReference w:id="4"/>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8"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bookmarkEnd w:id="8"/>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Pr="0093002B">
        <w:rPr>
          <w:rFonts w:ascii="GHEA Grapalat" w:hAnsi="GHEA Grapalat" w:cs="Sylfaen"/>
          <w:sz w:val="20"/>
          <w:szCs w:val="24"/>
          <w:lang w:val="hy-AM" w:eastAsia="en-US"/>
        </w:rPr>
        <w:lastRenderedPageBreak/>
        <w:t>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2F73E27F"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CF19FF0"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18E1D1B0"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056A59">
        <w:rPr>
          <w:rFonts w:ascii="GHEA Grapalat" w:hAnsi="GHEA Grapalat" w:cs="Sylfaen"/>
          <w:b/>
          <w:bCs/>
          <w:sz w:val="20"/>
          <w:szCs w:val="20"/>
        </w:rPr>
        <w:t>որի</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չափը</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հավասար</w:t>
      </w:r>
      <w:proofErr w:type="spellEnd"/>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proofErr w:type="spellStart"/>
      <w:r w:rsidR="00AE3822" w:rsidRPr="00056A59">
        <w:rPr>
          <w:rFonts w:ascii="GHEA Grapalat" w:hAnsi="GHEA Grapalat" w:cs="Sylfaen"/>
          <w:b/>
          <w:bCs/>
          <w:sz w:val="20"/>
          <w:szCs w:val="20"/>
        </w:rPr>
        <w:t>հինգ</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տոկոսին</w:t>
      </w:r>
      <w:proofErr w:type="spellEnd"/>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Եթե</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մասնակցի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գերազանցում</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գինը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հայտի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ապահովման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չափը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հավասար</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հինգ</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տոկոսին</w:t>
      </w:r>
      <w:proofErr w:type="spellEnd"/>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273411" w:rsidRPr="00BA41C0">
        <w:rPr>
          <w:rFonts w:ascii="GHEA Grapalat" w:hAnsi="GHEA Grapalat"/>
          <w:sz w:val="20"/>
          <w:szCs w:val="20"/>
        </w:rPr>
        <w:t>Ընդ</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որում</w:t>
      </w:r>
      <w:proofErr w:type="spellEnd"/>
      <w:r w:rsidR="00273411" w:rsidRPr="00BE265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պայմանագիրը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կնքվելու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lastRenderedPageBreak/>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անգործության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ժամկետն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ավարտվելուն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եթե</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արդյունքները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բողոքարկված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չեն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առկայության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գնահատող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հանձնաժողովի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որոշումն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անփոփոխ</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թողնելու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դատարանի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եզրափակիչ</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ակտն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օրինական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ուժի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մեջ</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մտնելու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w:t>
      </w:r>
    </w:p>
    <w:p w14:paraId="6BDFB668" w14:textId="32F64F4F" w:rsidR="00825A7E" w:rsidRDefault="00825A7E" w:rsidP="00146D17">
      <w:pPr>
        <w:shd w:val="clear" w:color="auto" w:fill="FFFFFF"/>
        <w:ind w:firstLine="375"/>
        <w:jc w:val="both"/>
        <w:rPr>
          <w:rFonts w:ascii="GHEA Grapalat" w:hAnsi="GHEA Grapalat"/>
          <w:sz w:val="20"/>
          <w:szCs w:val="20"/>
          <w:vertAlign w:val="superscript"/>
          <w:lang w:val="hy-AM"/>
        </w:rPr>
      </w:pP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գնման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ընթացակարգը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կազմակերպվում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r w:rsidRPr="006A7FAF">
        <w:rPr>
          <w:rFonts w:ascii="GHEA Grapalat" w:hAnsi="GHEA Grapalat"/>
          <w:sz w:val="20"/>
          <w:szCs w:val="20"/>
          <w:lang w:val="hy-AM"/>
        </w:rPr>
        <w:t>Օ</w:t>
      </w:r>
      <w:proofErr w:type="spellStart"/>
      <w:r w:rsidRPr="006A7FAF">
        <w:rPr>
          <w:rFonts w:ascii="GHEA Grapalat" w:hAnsi="GHEA Grapalat"/>
          <w:sz w:val="20"/>
          <w:szCs w:val="20"/>
        </w:rPr>
        <w:t>րենքի</w:t>
      </w:r>
      <w:proofErr w:type="spellEnd"/>
      <w:r w:rsidRPr="006A7FAF">
        <w:rPr>
          <w:rFonts w:ascii="GHEA Grapalat" w:hAnsi="GHEA Grapalat"/>
          <w:sz w:val="20"/>
          <w:szCs w:val="20"/>
          <w:lang w:val="af-ZA"/>
        </w:rPr>
        <w:t xml:space="preserve"> 15-</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հոդվածի</w:t>
      </w:r>
      <w:proofErr w:type="spellEnd"/>
      <w:r w:rsidRPr="006A7FAF">
        <w:rPr>
          <w:rFonts w:ascii="GHEA Grapalat" w:hAnsi="GHEA Grapalat"/>
          <w:sz w:val="20"/>
          <w:szCs w:val="20"/>
          <w:lang w:val="af-ZA"/>
        </w:rPr>
        <w:t xml:space="preserve"> 6-</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մասի</w:t>
      </w:r>
      <w:proofErr w:type="spellEnd"/>
      <w:r w:rsidRPr="006A7FAF">
        <w:rPr>
          <w:rFonts w:ascii="GHEA Grapalat" w:hAnsi="GHEA Grapalat"/>
          <w:sz w:val="20"/>
          <w:szCs w:val="20"/>
          <w:lang w:val="af-ZA"/>
        </w:rPr>
        <w:t xml:space="preserve"> 2-</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կետի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վրա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անձին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լինելու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վերաբերյալ</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կողմերի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միջև</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համաձայնագիրը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վեց</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ամսվա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կատարման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չեն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և</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hy-AM"/>
        </w:rPr>
        <w:t>:</w:t>
      </w:r>
      <w:r w:rsidRPr="006A7FAF">
        <w:rPr>
          <w:rFonts w:ascii="GHEA Grapalat" w:hAnsi="GHEA Grapalat"/>
          <w:sz w:val="20"/>
          <w:szCs w:val="20"/>
          <w:vertAlign w:val="superscript"/>
          <w:lang w:val="hy-AM"/>
        </w:rPr>
        <w:t>9.1</w:t>
      </w:r>
    </w:p>
    <w:p w14:paraId="7485F941"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af-ZA"/>
        </w:rPr>
        <w:t xml:space="preserve">Պատվիրատուի ղեկավարը հայտի ապահովման </w:t>
      </w:r>
      <w:r w:rsidRPr="006A7FAF">
        <w:rPr>
          <w:rFonts w:ascii="GHEA Grapalat" w:hAnsi="GHEA Grapalat" w:cs="Sylfaen"/>
          <w:sz w:val="20"/>
          <w:lang w:val="hy-AM"/>
        </w:rPr>
        <w:t>վերադարձման մասին սույն կետով նախատեսված ժամկետներում գրավոր տեղեկացնում է՝</w:t>
      </w:r>
    </w:p>
    <w:p w14:paraId="52B82E8B"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EDE751E"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բանկային երաշխիքի ձևով ներկայացված ապահովման դեպքում՝ երաշխիքը թողարկած բանկին.</w:t>
      </w:r>
    </w:p>
    <w:p w14:paraId="0C0DF008" w14:textId="77777777" w:rsidR="000A7528" w:rsidRPr="00CA58F2" w:rsidRDefault="00283198" w:rsidP="00EF3662">
      <w:pPr>
        <w:ind w:firstLine="567"/>
        <w:jc w:val="both"/>
        <w:rPr>
          <w:rFonts w:ascii="GHEA Grapalat" w:hAnsi="GHEA Grapalat"/>
          <w:sz w:val="20"/>
          <w:szCs w:val="20"/>
          <w:lang w:val="af-ZA"/>
        </w:rPr>
      </w:pPr>
      <w:r w:rsidRPr="00CA58F2">
        <w:rPr>
          <w:rFonts w:ascii="GHEA Grapalat" w:hAnsi="GHEA Grapalat" w:cs="Sylfaen"/>
          <w:sz w:val="20"/>
          <w:szCs w:val="20"/>
          <w:lang w:val="af-ZA"/>
        </w:rPr>
        <w:t>7</w:t>
      </w:r>
      <w:r w:rsidR="000A7528" w:rsidRPr="00CA58F2">
        <w:rPr>
          <w:rFonts w:ascii="GHEA Grapalat" w:hAnsi="GHEA Grapalat" w:cs="Sylfaen"/>
          <w:sz w:val="20"/>
          <w:szCs w:val="20"/>
          <w:lang w:val="af-ZA"/>
        </w:rPr>
        <w:t xml:space="preserve">.2 </w:t>
      </w:r>
      <w:r w:rsidR="00712311" w:rsidRPr="00CA58F2">
        <w:rPr>
          <w:rFonts w:ascii="GHEA Grapalat" w:hAnsi="GHEA Grapalat"/>
          <w:sz w:val="20"/>
          <w:szCs w:val="20"/>
          <w:lang w:val="hy-AM"/>
        </w:rPr>
        <w:t>Գնման</w:t>
      </w:r>
      <w:r w:rsidR="00712311" w:rsidRPr="00CA58F2">
        <w:rPr>
          <w:rFonts w:ascii="GHEA Grapalat" w:hAnsi="GHEA Grapalat"/>
          <w:sz w:val="20"/>
          <w:szCs w:val="20"/>
          <w:lang w:val="af-ZA"/>
        </w:rPr>
        <w:t xml:space="preserve"> </w:t>
      </w:r>
      <w:r w:rsidR="000A7528" w:rsidRPr="00CA58F2">
        <w:rPr>
          <w:rFonts w:ascii="GHEA Grapalat" w:hAnsi="GHEA Grapalat"/>
          <w:sz w:val="20"/>
          <w:szCs w:val="20"/>
          <w:lang w:val="hy-AM"/>
        </w:rPr>
        <w:t>ընթացակարգ</w:t>
      </w:r>
      <w:r w:rsidR="00712311" w:rsidRPr="00CA58F2">
        <w:rPr>
          <w:rFonts w:ascii="GHEA Grapalat" w:hAnsi="GHEA Grapalat"/>
          <w:sz w:val="20"/>
          <w:szCs w:val="20"/>
          <w:lang w:val="hy-AM"/>
        </w:rPr>
        <w:t>ը</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չափաբաժիններով</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կազմակերպվելու</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դեպքում</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եթե</w:t>
      </w:r>
      <w:r w:rsidR="00712311" w:rsidRPr="00CA58F2">
        <w:rPr>
          <w:rFonts w:ascii="GHEA Grapalat" w:hAnsi="GHEA Grapalat"/>
          <w:sz w:val="20"/>
          <w:szCs w:val="20"/>
          <w:lang w:val="af-ZA"/>
        </w:rPr>
        <w:t>`</w:t>
      </w:r>
      <w:r w:rsidR="00712311" w:rsidRPr="00CA58F2" w:rsidDel="00712311">
        <w:rPr>
          <w:rFonts w:ascii="GHEA Grapalat" w:hAnsi="GHEA Grapalat"/>
          <w:sz w:val="20"/>
          <w:szCs w:val="20"/>
          <w:lang w:val="af-ZA"/>
        </w:rPr>
        <w:t xml:space="preserve"> </w:t>
      </w:r>
      <w:r w:rsidR="000A7528" w:rsidRPr="00CA58F2">
        <w:rPr>
          <w:rFonts w:ascii="GHEA Grapalat" w:hAnsi="GHEA Grapalat"/>
          <w:sz w:val="20"/>
          <w:szCs w:val="20"/>
          <w:lang w:val="af-ZA"/>
        </w:rPr>
        <w:t xml:space="preserve"> </w:t>
      </w:r>
    </w:p>
    <w:p w14:paraId="0DBE1B7B" w14:textId="7EDBCFD3" w:rsidR="000A7528" w:rsidRPr="00CA58F2" w:rsidRDefault="000A7528" w:rsidP="000F008F">
      <w:pPr>
        <w:ind w:firstLine="567"/>
        <w:jc w:val="both"/>
        <w:rPr>
          <w:rFonts w:ascii="GHEA Grapalat" w:hAnsi="GHEA Grapalat"/>
          <w:sz w:val="20"/>
          <w:szCs w:val="20"/>
          <w:lang w:val="af-ZA"/>
        </w:rPr>
      </w:pPr>
      <w:r w:rsidRPr="00CA58F2">
        <w:rPr>
          <w:rFonts w:ascii="GHEA Grapalat" w:hAnsi="GHEA Grapalat"/>
          <w:sz w:val="20"/>
          <w:szCs w:val="20"/>
          <w:lang w:val="hy-AM"/>
        </w:rPr>
        <w:t>ա.</w:t>
      </w:r>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մասնակիցը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հայտ</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ներկայացնում</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մեկից</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ավել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w:t>
      </w:r>
      <w:proofErr w:type="spellEnd"/>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հայտի</w:t>
      </w:r>
      <w:proofErr w:type="spellEnd"/>
      <w:r w:rsidR="00712311"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ապահովումը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կարող</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ինչպես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յուրաքանչյուր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չափաբաժնի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առանձին</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այնպես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էլ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հայտի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ապահովում</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բոլոր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Մեկ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հայտի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ապահովում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դրա</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գումարը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հաշվարկվում</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rPr>
        <w:t>է</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ներկայացված</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չափաբաժինների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գնման գների</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իսկ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գնման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գերազանցելու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հանրագումարի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նկատմամբ</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առնելով</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Կարգի</w:t>
      </w:r>
      <w:proofErr w:type="spellEnd"/>
      <w:r w:rsidR="00273411" w:rsidRPr="00CA58F2">
        <w:rPr>
          <w:rFonts w:ascii="GHEA Grapalat" w:hAnsi="GHEA Grapalat"/>
          <w:sz w:val="20"/>
          <w:szCs w:val="20"/>
          <w:lang w:val="af-ZA"/>
        </w:rPr>
        <w:t xml:space="preserve"> 32-</w:t>
      </w:r>
      <w:proofErr w:type="spellStart"/>
      <w:r w:rsidR="00273411" w:rsidRPr="00CA58F2">
        <w:rPr>
          <w:rFonts w:ascii="GHEA Grapalat" w:hAnsi="GHEA Grapalat"/>
          <w:sz w:val="20"/>
          <w:szCs w:val="20"/>
        </w:rPr>
        <w:t>րդ</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կետի</w:t>
      </w:r>
      <w:proofErr w:type="spellEnd"/>
      <w:r w:rsidR="00273411" w:rsidRPr="00CA58F2">
        <w:rPr>
          <w:rFonts w:ascii="GHEA Grapalat" w:hAnsi="GHEA Grapalat"/>
          <w:sz w:val="20"/>
          <w:szCs w:val="20"/>
          <w:lang w:val="af-ZA"/>
        </w:rPr>
        <w:t xml:space="preserve"> 1-</w:t>
      </w:r>
      <w:proofErr w:type="spellStart"/>
      <w:r w:rsidR="00273411" w:rsidRPr="00CA58F2">
        <w:rPr>
          <w:rFonts w:ascii="GHEA Grapalat" w:hAnsi="GHEA Grapalat"/>
          <w:sz w:val="20"/>
          <w:szCs w:val="20"/>
        </w:rPr>
        <w:t>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ենթակետի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ե</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պարբերության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պահանջները</w:t>
      </w:r>
      <w:proofErr w:type="spellEnd"/>
      <w:r w:rsidR="00273411" w:rsidRPr="00CA58F2">
        <w:rPr>
          <w:rFonts w:ascii="GHEA Grapalat" w:hAnsi="GHEA Grapalat"/>
          <w:sz w:val="20"/>
          <w:szCs w:val="20"/>
          <w:lang w:val="hy-AM"/>
        </w:rPr>
        <w:t>:</w:t>
      </w:r>
    </w:p>
    <w:p w14:paraId="5130F67B" w14:textId="6092DA2E" w:rsidR="000A7528" w:rsidRPr="00CA58F2" w:rsidRDefault="000A7528" w:rsidP="00EF3662">
      <w:pPr>
        <w:ind w:firstLine="375"/>
        <w:jc w:val="both"/>
        <w:rPr>
          <w:rFonts w:ascii="GHEA Grapalat" w:hAnsi="GHEA Grapalat"/>
          <w:sz w:val="20"/>
          <w:szCs w:val="20"/>
          <w:lang w:val="af-ZA"/>
        </w:rPr>
      </w:pPr>
      <w:proofErr w:type="gramStart"/>
      <w:r w:rsidRPr="00CA58F2">
        <w:rPr>
          <w:rFonts w:ascii="GHEA Grapalat" w:hAnsi="GHEA Grapalat"/>
          <w:sz w:val="20"/>
          <w:szCs w:val="20"/>
        </w:rPr>
        <w:t>բ</w:t>
      </w:r>
      <w:r w:rsidRPr="00CA58F2">
        <w:rPr>
          <w:rFonts w:ascii="GHEA Grapalat" w:hAnsi="GHEA Grapalat"/>
          <w:sz w:val="20"/>
          <w:szCs w:val="20"/>
          <w:lang w:val="hy-AM"/>
        </w:rPr>
        <w:t>.</w:t>
      </w:r>
      <w:r w:rsidR="00273411" w:rsidRPr="00CA58F2">
        <w:rPr>
          <w:rFonts w:ascii="GHEA Grapalat" w:hAnsi="GHEA Grapalat" w:cs="Sylfaen"/>
          <w:sz w:val="20"/>
          <w:lang w:val="hy-AM"/>
        </w:rPr>
        <w:t>Մ</w:t>
      </w:r>
      <w:r w:rsidR="00273411" w:rsidRPr="00CA58F2">
        <w:rPr>
          <w:rFonts w:ascii="GHEA Grapalat" w:hAnsi="GHEA Grapalat" w:cs="Sylfaen"/>
          <w:sz w:val="20"/>
          <w:lang w:val="ru-RU"/>
        </w:rPr>
        <w:t>ասնակիցը</w:t>
      </w:r>
      <w:proofErr w:type="gramEnd"/>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զրկվում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պայմանագիր</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կնքելու</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իրավունքից</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որևէ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մասով</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հայտի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ապահովումը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վճարվում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միայն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այդ</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նկատմամբ</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հաշվարկված</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ապահովման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չափով</w:t>
      </w:r>
      <w:r w:rsidR="00273411" w:rsidRPr="00CA58F2" w:rsidDel="00273411">
        <w:rPr>
          <w:rFonts w:ascii="GHEA Grapalat" w:hAnsi="GHEA Grapalat"/>
          <w:sz w:val="20"/>
          <w:szCs w:val="20"/>
          <w:lang w:val="af-ZA"/>
        </w:rPr>
        <w:t xml:space="preserve"> </w:t>
      </w:r>
      <w:r w:rsidRPr="00CA58F2">
        <w:rPr>
          <w:rFonts w:ascii="GHEA Grapalat" w:hAnsi="GHEA Grapalat"/>
          <w:sz w:val="20"/>
          <w:szCs w:val="20"/>
          <w:lang w:val="af-ZA"/>
        </w:rPr>
        <w:t>:</w:t>
      </w:r>
      <w:r w:rsidR="00F213D0" w:rsidRPr="00CA58F2">
        <w:rPr>
          <w:rFonts w:ascii="GHEA Grapalat" w:hAnsi="GHEA Grapalat"/>
          <w:sz w:val="20"/>
          <w:szCs w:val="20"/>
          <w:vertAlign w:val="superscript"/>
          <w:lang w:val="af-ZA"/>
        </w:rPr>
        <w:t>10</w:t>
      </w:r>
      <w:r w:rsidR="00A222D7" w:rsidRPr="00CA58F2">
        <w:rPr>
          <w:rStyle w:val="FootnoteReference"/>
          <w:rFonts w:ascii="GHEA Grapalat" w:hAnsi="GHEA Grapalat"/>
          <w:sz w:val="20"/>
          <w:szCs w:val="20"/>
        </w:rPr>
        <w:footnoteReference w:id="5"/>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5E1F72">
        <w:rPr>
          <w:rFonts w:ascii="GHEA Grapalat" w:hAnsi="GHEA Grapalat" w:cs="Sylfaen"/>
          <w:sz w:val="20"/>
          <w:lang w:val="ru-RU"/>
        </w:rPr>
        <w:t>Մասնակիցը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վճարում</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է</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հայտի</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ապահովումը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եթե</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40DE73A1"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096865" w:rsidRPr="005E1F72">
        <w:rPr>
          <w:rFonts w:ascii="GHEA Grapalat" w:hAnsi="GHEA Grapalat"/>
          <w:sz w:val="20"/>
          <w:lang w:val="af-ZA"/>
        </w:rPr>
        <w:tab/>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proofErr w:type="spellStart"/>
      <w:r w:rsidR="0093460D" w:rsidRPr="005E1F72">
        <w:rPr>
          <w:rFonts w:ascii="GHEA Grapalat" w:hAnsi="GHEA Grapalat" w:cs="Sylfaen"/>
          <w:sz w:val="20"/>
        </w:rPr>
        <w:t>ումը</w:t>
      </w:r>
      <w:proofErr w:type="spellEnd"/>
      <w:r w:rsidR="0093460D"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պետք</w:t>
      </w:r>
      <w:proofErr w:type="spellEnd"/>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proofErr w:type="spellStart"/>
      <w:r w:rsidR="00C23B1B" w:rsidRPr="005E1F72">
        <w:rPr>
          <w:rFonts w:ascii="GHEA Grapalat" w:hAnsi="GHEA Grapalat" w:cs="Sylfaen"/>
          <w:sz w:val="20"/>
        </w:rPr>
        <w:t>վավեր</w:t>
      </w:r>
      <w:proofErr w:type="spellEnd"/>
      <w:r w:rsidR="00C23B1B"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լինի</w:t>
      </w:r>
      <w:proofErr w:type="spellEnd"/>
      <w:r w:rsidR="00E43CEB"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հայտը</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ներկայացվելու</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օրվանից</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հաշված</w:t>
      </w:r>
      <w:proofErr w:type="spellEnd"/>
      <w:r w:rsidR="00C813A9" w:rsidRPr="005E1F72">
        <w:rPr>
          <w:rFonts w:ascii="GHEA Grapalat" w:hAnsi="GHEA Grapalat" w:cs="Sylfaen"/>
          <w:sz w:val="20"/>
          <w:lang w:val="af-ZA"/>
        </w:rPr>
        <w:t xml:space="preserve"> </w:t>
      </w:r>
      <w:r w:rsidR="000A2E51">
        <w:rPr>
          <w:rFonts w:ascii="GHEA Grapalat" w:hAnsi="GHEA Grapalat" w:cs="Sylfaen"/>
          <w:b/>
          <w:bCs/>
          <w:sz w:val="20"/>
          <w:lang w:val="hy-AM"/>
        </w:rPr>
        <w:t>90</w:t>
      </w:r>
      <w:r w:rsidR="00822942" w:rsidRPr="00056A59">
        <w:rPr>
          <w:rFonts w:ascii="GHEA Grapalat" w:hAnsi="GHEA Grapalat" w:cs="Sylfaen"/>
          <w:b/>
          <w:bCs/>
          <w:sz w:val="20"/>
          <w:lang w:val="hy-AM"/>
        </w:rPr>
        <w:t xml:space="preserve"> </w:t>
      </w:r>
      <w:r w:rsidR="00822942" w:rsidRPr="0018472B">
        <w:rPr>
          <w:rFonts w:ascii="GHEA Grapalat" w:hAnsi="GHEA Grapalat" w:cs="Sylfaen"/>
          <w:b/>
          <w:bCs/>
          <w:sz w:val="20"/>
          <w:lang w:val="hy-AM"/>
        </w:rPr>
        <w:t>(</w:t>
      </w:r>
      <w:r w:rsidR="000A2E51">
        <w:rPr>
          <w:rFonts w:ascii="GHEA Grapalat" w:hAnsi="GHEA Grapalat" w:cs="Sylfaen"/>
          <w:b/>
          <w:bCs/>
          <w:sz w:val="20"/>
          <w:lang w:val="hy-AM"/>
        </w:rPr>
        <w:t>իննսուն</w:t>
      </w:r>
      <w:r w:rsidR="00822942" w:rsidRPr="0018472B">
        <w:rPr>
          <w:rFonts w:ascii="GHEA Grapalat" w:hAnsi="GHEA Grapalat" w:cs="Sylfaen"/>
          <w:b/>
          <w:bCs/>
          <w:sz w:val="20"/>
          <w:lang w:val="hy-AM"/>
        </w:rPr>
        <w:t>)</w:t>
      </w:r>
      <w:r w:rsidR="00C813A9" w:rsidRPr="0018472B">
        <w:rPr>
          <w:rFonts w:ascii="GHEA Grapalat" w:hAnsi="GHEA Grapalat" w:cs="Sylfaen"/>
          <w:b/>
          <w:bCs/>
          <w:sz w:val="20"/>
          <w:lang w:val="hy-AM"/>
        </w:rPr>
        <w:t xml:space="preserve"> </w:t>
      </w:r>
      <w:proofErr w:type="spellStart"/>
      <w:r w:rsidR="001A4EF7" w:rsidRPr="005E1F72">
        <w:rPr>
          <w:rFonts w:ascii="GHEA Grapalat" w:hAnsi="GHEA Grapalat" w:cs="Sylfaen"/>
          <w:sz w:val="20"/>
        </w:rPr>
        <w:t>աշխատանքային</w:t>
      </w:r>
      <w:proofErr w:type="spellEnd"/>
      <w:r w:rsidR="001A4EF7" w:rsidRPr="005E1F72">
        <w:rPr>
          <w:rFonts w:ascii="GHEA Grapalat" w:hAnsi="GHEA Grapalat" w:cs="Sylfaen"/>
          <w:sz w:val="20"/>
          <w:lang w:val="af-ZA"/>
        </w:rPr>
        <w:t xml:space="preserve"> </w:t>
      </w:r>
      <w:proofErr w:type="spellStart"/>
      <w:r w:rsidR="001A4EF7" w:rsidRPr="005E1F72">
        <w:rPr>
          <w:rFonts w:ascii="GHEA Grapalat" w:hAnsi="GHEA Grapalat" w:cs="Sylfaen"/>
          <w:sz w:val="20"/>
        </w:rPr>
        <w:t>օր</w:t>
      </w:r>
      <w:proofErr w:type="spellEnd"/>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554EF7C8"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077A5">
        <w:rPr>
          <w:rFonts w:ascii="GHEA Grapalat" w:hAnsi="GHEA Grapalat" w:cs="Sylfaen"/>
          <w:sz w:val="20"/>
          <w:lang w:val="hy-AM"/>
        </w:rPr>
        <w:t xml:space="preserve"> ՀՀ ֆինանսների նախարարություն</w:t>
      </w:r>
      <w:r w:rsidRPr="006077A5">
        <w:rPr>
          <w:rFonts w:ascii="GHEA Grapalat" w:hAnsi="GHEA Grapalat" w:cs="Sylfaen"/>
          <w:sz w:val="20"/>
          <w:lang w:val="af-ZA"/>
        </w:rPr>
        <w:t xml:space="preserve">, ներկայացնում է </w:t>
      </w:r>
      <w:r w:rsidRPr="006077A5">
        <w:rPr>
          <w:rFonts w:ascii="GHEA Grapalat" w:hAnsi="GHEA Grapalat" w:cs="Sylfaen"/>
          <w:sz w:val="20"/>
          <w:lang w:val="hy-AM"/>
        </w:rPr>
        <w:t xml:space="preserve">գրավոր՝ </w:t>
      </w:r>
      <w:r w:rsidRPr="006077A5">
        <w:rPr>
          <w:rFonts w:ascii="GHEA Grapalat" w:hAnsi="GHEA Grapalat" w:cs="Sylfaen"/>
          <w:sz w:val="20"/>
          <w:lang w:val="af-ZA"/>
        </w:rPr>
        <w:t xml:space="preserve">հայտի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w:t>
      </w:r>
      <w:r w:rsidRPr="006077A5">
        <w:rPr>
          <w:rFonts w:ascii="GHEA Grapalat" w:hAnsi="GHEA Grapalat" w:cs="Sylfaen"/>
          <w:sz w:val="20"/>
          <w:lang w:val="hy-AM"/>
        </w:rPr>
        <w:t xml:space="preserve"> կամ ՀՀ ֆինանսների նախարարության</w:t>
      </w:r>
      <w:r w:rsidRPr="006077A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գրավոր</w:t>
      </w:r>
      <w:r w:rsidRPr="006077A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0028AB9A"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205A29">
        <w:rPr>
          <w:rFonts w:ascii="GHEA Grapalat" w:hAnsi="GHEA Grapalat"/>
          <w:b/>
        </w:rPr>
        <w:t xml:space="preserve">մինչև </w:t>
      </w:r>
      <w:r w:rsidR="00205A29" w:rsidRPr="000E1982">
        <w:rPr>
          <w:rFonts w:ascii="GHEA Grapalat" w:hAnsi="GHEA Grapalat"/>
          <w:b/>
        </w:rPr>
        <w:t xml:space="preserve">2025 թվականի </w:t>
      </w:r>
      <w:r w:rsidR="0007594F" w:rsidRPr="0007594F">
        <w:rPr>
          <w:rFonts w:ascii="GHEA Grapalat" w:hAnsi="GHEA Grapalat"/>
          <w:b/>
          <w:iCs/>
        </w:rPr>
        <w:t>հոկտեմբերի</w:t>
      </w:r>
      <w:r w:rsidR="000E1982" w:rsidRPr="004B6D8E">
        <w:rPr>
          <w:rFonts w:ascii="GHEA Grapalat" w:hAnsi="GHEA Grapalat"/>
          <w:b/>
          <w:iCs/>
        </w:rPr>
        <w:t xml:space="preserve"> </w:t>
      </w:r>
      <w:r w:rsidR="00C4091B">
        <w:rPr>
          <w:rFonts w:ascii="GHEA Grapalat" w:hAnsi="GHEA Grapalat"/>
          <w:b/>
          <w:iCs/>
        </w:rPr>
        <w:t>22</w:t>
      </w:r>
      <w:r w:rsidR="0007287D" w:rsidRPr="000E1982">
        <w:rPr>
          <w:rFonts w:ascii="GHEA Grapalat" w:hAnsi="GHEA Grapalat"/>
          <w:b/>
          <w:lang w:val="hy-AM"/>
        </w:rPr>
        <w:t>-</w:t>
      </w:r>
      <w:r w:rsidR="000E1982">
        <w:rPr>
          <w:rFonts w:ascii="GHEA Grapalat" w:hAnsi="GHEA Grapalat"/>
          <w:b/>
          <w:lang w:val="hy-AM"/>
        </w:rPr>
        <w:t>ին</w:t>
      </w:r>
      <w:r w:rsidR="0007287D" w:rsidRPr="000E1982">
        <w:rPr>
          <w:rFonts w:ascii="GHEA Grapalat" w:hAnsi="GHEA Grapalat"/>
          <w:b/>
          <w:lang w:val="hy-AM"/>
        </w:rPr>
        <w:t>,</w:t>
      </w:r>
      <w:r w:rsidR="0007287D" w:rsidRPr="0018744E">
        <w:rPr>
          <w:rFonts w:ascii="GHEA Grapalat" w:hAnsi="GHEA Grapalat"/>
          <w:b/>
          <w:lang w:val="hy-AM"/>
        </w:rPr>
        <w:t xml:space="preserve"> ժամը </w:t>
      </w:r>
      <w:r w:rsidR="000848FC">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lastRenderedPageBreak/>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lastRenderedPageBreak/>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2E9C48D9" w14:textId="77777777" w:rsidR="00C04BF9" w:rsidRPr="0093002B" w:rsidRDefault="00C04BF9" w:rsidP="00C04BF9">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eastAsia="x-none"/>
        </w:rPr>
        <w:t>անհամապատասխանություններ՝ հրավերի պահանջների նկատմամբ,</w:t>
      </w:r>
      <w:bookmarkStart w:id="9" w:name="_Hlk9262487"/>
      <w:r w:rsidRPr="00EB66B5">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EB66B5">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EB66B5">
        <w:rPr>
          <w:rFonts w:ascii="GHEA Grapalat" w:hAnsi="GHEA Grapalat"/>
          <w:sz w:val="20"/>
          <w:lang w:val="hy-AM" w:eastAsia="x-none"/>
        </w:rPr>
        <w:t>ենթակապալառու,</w:t>
      </w:r>
      <w:bookmarkEnd w:id="9"/>
      <w:r w:rsidRPr="00EB66B5">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14:paraId="4CD6313E" w14:textId="77777777" w:rsidR="006A6A31"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p>
    <w:p w14:paraId="502BF5EF" w14:textId="77777777" w:rsidR="006A6A31" w:rsidRDefault="006A6A31" w:rsidP="006A6A31">
      <w:pPr>
        <w:ind w:firstLine="375"/>
        <w:contextualSpacing/>
        <w:jc w:val="both"/>
        <w:rPr>
          <w:rFonts w:ascii="GHEA Grapalat" w:hAnsi="GHEA Grapalat"/>
          <w:sz w:val="20"/>
          <w:szCs w:val="20"/>
          <w:lang w:val="es-ES"/>
        </w:rPr>
      </w:pPr>
      <w:r>
        <w:rPr>
          <w:rFonts w:ascii="GHEA Grapalat" w:hAnsi="GHEA Grapalat"/>
          <w:sz w:val="20"/>
          <w:szCs w:val="20"/>
          <w:lang w:val="es-ES"/>
        </w:rPr>
        <w:t xml:space="preserve">      </w:t>
      </w: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1"/>
    <w:p w14:paraId="099F0935" w14:textId="623FFFBB" w:rsidR="006077A5" w:rsidRPr="006077A5" w:rsidRDefault="006A6A31" w:rsidP="006077A5">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af-ZA" w:eastAsia="en-US"/>
        </w:rPr>
        <w:t>8.</w:t>
      </w:r>
      <w:r w:rsidR="006077A5" w:rsidRPr="006077A5">
        <w:rPr>
          <w:rFonts w:ascii="GHEA Grapalat" w:hAnsi="GHEA Grapalat" w:cs="Sylfaen"/>
          <w:sz w:val="20"/>
          <w:szCs w:val="24"/>
          <w:lang w:val="hy-AM" w:eastAsia="en-US"/>
        </w:rPr>
        <w:t>10</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Եթե</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սույն</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հրավերի</w:t>
      </w:r>
      <w:r w:rsidR="006077A5" w:rsidRPr="006077A5">
        <w:rPr>
          <w:rFonts w:ascii="GHEA Grapalat" w:hAnsi="GHEA Grapalat" w:cs="Sylfaen"/>
          <w:sz w:val="20"/>
          <w:szCs w:val="24"/>
          <w:lang w:val="af-ZA" w:eastAsia="en-US"/>
        </w:rPr>
        <w:t xml:space="preserve"> 8.</w:t>
      </w:r>
      <w:r w:rsidR="006077A5" w:rsidRPr="006077A5">
        <w:rPr>
          <w:rFonts w:ascii="GHEA Grapalat" w:hAnsi="GHEA Grapalat" w:cs="Sylfaen"/>
          <w:sz w:val="20"/>
          <w:szCs w:val="24"/>
          <w:lang w:val="hy-AM" w:eastAsia="en-US"/>
        </w:rPr>
        <w:t>9</w:t>
      </w:r>
      <w:r w:rsidR="006077A5" w:rsidRPr="006077A5">
        <w:rPr>
          <w:rFonts w:ascii="GHEA Grapalat" w:hAnsi="GHEA Grapalat" w:cs="Sylfaen"/>
          <w:sz w:val="20"/>
          <w:szCs w:val="24"/>
          <w:lang w:val="af-ZA" w:eastAsia="en-US"/>
        </w:rPr>
        <w:t>-</w:t>
      </w:r>
      <w:r w:rsidR="006077A5" w:rsidRPr="006077A5">
        <w:rPr>
          <w:rFonts w:ascii="GHEA Grapalat" w:hAnsi="GHEA Grapalat" w:cs="Sylfaen"/>
          <w:sz w:val="20"/>
          <w:szCs w:val="24"/>
          <w:lang w:val="hy-AM" w:eastAsia="en-US"/>
        </w:rPr>
        <w:t>րդ</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կետով</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սահմանված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ժամկետում</w:t>
      </w:r>
      <w:r w:rsidR="006077A5" w:rsidRPr="006077A5">
        <w:rPr>
          <w:rFonts w:ascii="GHEA Grapalat" w:hAnsi="GHEA Grapalat" w:cs="Sylfaen"/>
          <w:sz w:val="20"/>
          <w:szCs w:val="24"/>
          <w:lang w:val="af-ZA" w:eastAsia="en-US"/>
        </w:rPr>
        <w:t xml:space="preserve"> մ</w:t>
      </w:r>
      <w:r w:rsidR="006077A5" w:rsidRPr="006077A5">
        <w:rPr>
          <w:rFonts w:ascii="GHEA Grapalat" w:hAnsi="GHEA Grapalat" w:cs="Sylfaen"/>
          <w:sz w:val="20"/>
          <w:szCs w:val="24"/>
          <w:lang w:val="hy-AM" w:eastAsia="en-US"/>
        </w:rPr>
        <w:t>ասնակիցը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շտկում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արձանագրված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անհամապատասխանությունը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ապա</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վերջինիս</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Հակառակ</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դեպքում տվյալ մասնակցի</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և</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մերժվում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lastRenderedPageBreak/>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026D1480"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hy-AM"/>
        </w:rPr>
        <w:t>Ընդ որում</w:t>
      </w:r>
      <w:r w:rsidRPr="003E0365">
        <w:rPr>
          <w:rFonts w:ascii="GHEA Grapalat" w:hAnsi="GHEA Grapalat" w:cs="Sylfaen"/>
          <w:sz w:val="20"/>
          <w:lang w:val="af-ZA"/>
        </w:rPr>
        <w:t>.</w:t>
      </w:r>
    </w:p>
    <w:p w14:paraId="2DB817AA"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af-ZA"/>
        </w:rPr>
        <w:t>-</w:t>
      </w:r>
      <w:r w:rsidRPr="003E0365">
        <w:rPr>
          <w:rFonts w:ascii="GHEA Grapalat" w:hAnsi="GHEA Grapalat" w:cs="Sylfaen"/>
          <w:sz w:val="20"/>
          <w:lang w:val="hy-AM"/>
        </w:rPr>
        <w:t xml:space="preserve"> եթե</w:t>
      </w:r>
      <w:r w:rsidRPr="003E0365">
        <w:rPr>
          <w:rFonts w:ascii="GHEA Grapalat" w:hAnsi="GHEA Grapalat" w:cs="Sylfaen"/>
          <w:sz w:val="20"/>
          <w:lang w:val="af-ZA"/>
        </w:rPr>
        <w:t xml:space="preserve"> </w:t>
      </w:r>
      <w:r w:rsidRPr="003E0365">
        <w:rPr>
          <w:rFonts w:ascii="GHEA Grapalat" w:hAnsi="GHEA Grapalat" w:cs="Sylfaen"/>
          <w:sz w:val="20"/>
          <w:lang w:val="hy-AM"/>
        </w:rPr>
        <w:t>մասնակցի</w:t>
      </w:r>
      <w:r w:rsidRPr="003E0365">
        <w:rPr>
          <w:rFonts w:ascii="GHEA Grapalat" w:hAnsi="GHEA Grapalat" w:cs="Sylfaen"/>
          <w:sz w:val="20"/>
          <w:lang w:val="af-ZA"/>
        </w:rPr>
        <w:t xml:space="preserve"> </w:t>
      </w:r>
      <w:r w:rsidRPr="003E0365">
        <w:rPr>
          <w:rFonts w:ascii="GHEA Grapalat" w:hAnsi="GHEA Grapalat" w:cs="Sylfaen"/>
          <w:sz w:val="20"/>
          <w:lang w:val="hy-AM"/>
        </w:rPr>
        <w:t>գնումներին</w:t>
      </w:r>
      <w:r w:rsidRPr="003E0365">
        <w:rPr>
          <w:rFonts w:ascii="GHEA Grapalat" w:hAnsi="GHEA Grapalat" w:cs="Sylfaen"/>
          <w:sz w:val="20"/>
          <w:lang w:val="af-ZA"/>
        </w:rPr>
        <w:t xml:space="preserve"> </w:t>
      </w:r>
      <w:r w:rsidRPr="003E0365">
        <w:rPr>
          <w:rFonts w:ascii="GHEA Grapalat" w:hAnsi="GHEA Grapalat" w:cs="Sylfaen"/>
          <w:sz w:val="20"/>
          <w:lang w:val="hy-AM"/>
        </w:rPr>
        <w:t>մասնակցելու</w:t>
      </w:r>
      <w:r w:rsidRPr="003E0365">
        <w:rPr>
          <w:rFonts w:ascii="GHEA Grapalat" w:hAnsi="GHEA Grapalat" w:cs="Sylfaen"/>
          <w:sz w:val="20"/>
          <w:lang w:val="af-ZA"/>
        </w:rPr>
        <w:t xml:space="preserve"> </w:t>
      </w:r>
      <w:r w:rsidRPr="003E0365">
        <w:rPr>
          <w:rFonts w:ascii="GHEA Grapalat" w:hAnsi="GHEA Grapalat" w:cs="Sylfaen"/>
          <w:sz w:val="20"/>
          <w:lang w:val="hy-AM"/>
        </w:rPr>
        <w:t>իրավունք</w:t>
      </w:r>
      <w:r w:rsidRPr="003E0365">
        <w:rPr>
          <w:rFonts w:ascii="GHEA Grapalat" w:hAnsi="GHEA Grapalat" w:cs="Sylfaen"/>
          <w:sz w:val="20"/>
          <w:lang w:val="af-ZA"/>
        </w:rPr>
        <w:t xml:space="preserve"> </w:t>
      </w:r>
      <w:r w:rsidRPr="003E0365">
        <w:rPr>
          <w:rFonts w:ascii="GHEA Grapalat" w:hAnsi="GHEA Grapalat" w:cs="Sylfaen"/>
          <w:sz w:val="20"/>
          <w:lang w:val="hy-AM"/>
        </w:rPr>
        <w:t>ունենալու մասին դիմում-հայտարարությունը որակվում</w:t>
      </w:r>
      <w:r w:rsidRPr="003E0365">
        <w:rPr>
          <w:rFonts w:ascii="GHEA Grapalat" w:hAnsi="GHEA Grapalat" w:cs="Sylfaen"/>
          <w:sz w:val="20"/>
          <w:lang w:val="af-ZA"/>
        </w:rPr>
        <w:t xml:space="preserve"> </w:t>
      </w:r>
      <w:r w:rsidRPr="003E0365">
        <w:rPr>
          <w:rFonts w:ascii="GHEA Grapalat" w:hAnsi="GHEA Grapalat" w:cs="Sylfaen"/>
          <w:sz w:val="20"/>
          <w:lang w:val="hy-AM"/>
        </w:rPr>
        <w:t>է</w:t>
      </w:r>
      <w:r w:rsidRPr="003E0365">
        <w:rPr>
          <w:rFonts w:ascii="GHEA Grapalat" w:hAnsi="GHEA Grapalat" w:cs="Sylfaen"/>
          <w:sz w:val="20"/>
          <w:lang w:val="af-ZA"/>
        </w:rPr>
        <w:t xml:space="preserve"> </w:t>
      </w:r>
      <w:r w:rsidRPr="003E0365">
        <w:rPr>
          <w:rFonts w:ascii="GHEA Grapalat" w:hAnsi="GHEA Grapalat" w:cs="Sylfaen"/>
          <w:sz w:val="20"/>
          <w:lang w:val="hy-AM"/>
        </w:rPr>
        <w:t>որպես</w:t>
      </w:r>
      <w:r w:rsidRPr="003E0365">
        <w:rPr>
          <w:rFonts w:ascii="GHEA Grapalat" w:hAnsi="GHEA Grapalat" w:cs="Sylfaen"/>
          <w:sz w:val="20"/>
          <w:lang w:val="af-ZA"/>
        </w:rPr>
        <w:t xml:space="preserve"> </w:t>
      </w:r>
      <w:r w:rsidRPr="003E0365">
        <w:rPr>
          <w:rFonts w:ascii="GHEA Grapalat" w:hAnsi="GHEA Grapalat" w:cs="Sylfaen"/>
          <w:sz w:val="20"/>
          <w:lang w:val="hy-AM"/>
        </w:rPr>
        <w:t>իրականությանը</w:t>
      </w:r>
      <w:r w:rsidRPr="003E0365">
        <w:rPr>
          <w:rFonts w:ascii="GHEA Grapalat" w:hAnsi="GHEA Grapalat" w:cs="Sylfaen"/>
          <w:sz w:val="20"/>
          <w:lang w:val="af-ZA"/>
        </w:rPr>
        <w:t xml:space="preserve"> </w:t>
      </w:r>
      <w:r w:rsidRPr="003E0365">
        <w:rPr>
          <w:rFonts w:ascii="GHEA Grapalat" w:hAnsi="GHEA Grapalat" w:cs="Sylfaen"/>
          <w:sz w:val="20"/>
          <w:lang w:val="hy-AM"/>
        </w:rPr>
        <w:t>չհամապատասխանող</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սույն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սահմանված</w:t>
      </w:r>
      <w:r w:rsidRPr="003E0365">
        <w:rPr>
          <w:rFonts w:ascii="GHEA Grapalat" w:hAnsi="GHEA Grapalat" w:cs="Sylfaen"/>
          <w:sz w:val="20"/>
          <w:lang w:val="af-ZA"/>
        </w:rPr>
        <w:t xml:space="preserve"> </w:t>
      </w:r>
      <w:r w:rsidRPr="003E0365">
        <w:rPr>
          <w:rFonts w:ascii="GHEA Grapalat" w:hAnsi="GHEA Grapalat" w:cs="Sylfaen"/>
          <w:sz w:val="20"/>
          <w:lang w:val="hy-AM"/>
        </w:rPr>
        <w:t>կարգով</w:t>
      </w:r>
      <w:r w:rsidRPr="003E0365">
        <w:rPr>
          <w:rFonts w:ascii="GHEA Grapalat" w:hAnsi="GHEA Grapalat" w:cs="Sylfaen"/>
          <w:sz w:val="20"/>
          <w:lang w:val="af-ZA"/>
        </w:rPr>
        <w:t xml:space="preserve"> </w:t>
      </w:r>
      <w:r w:rsidRPr="003E0365">
        <w:rPr>
          <w:rFonts w:ascii="GHEA Grapalat" w:hAnsi="GHEA Grapalat" w:cs="Sylfaen"/>
          <w:sz w:val="20"/>
          <w:lang w:val="hy-AM"/>
        </w:rPr>
        <w:t>և</w:t>
      </w:r>
      <w:r w:rsidRPr="003E0365">
        <w:rPr>
          <w:rFonts w:ascii="GHEA Grapalat" w:hAnsi="GHEA Grapalat" w:cs="Sylfaen"/>
          <w:sz w:val="20"/>
          <w:lang w:val="af-ZA"/>
        </w:rPr>
        <w:t xml:space="preserve"> </w:t>
      </w:r>
      <w:r w:rsidRPr="003E0365">
        <w:rPr>
          <w:rFonts w:ascii="GHEA Grapalat" w:hAnsi="GHEA Grapalat" w:cs="Sylfaen"/>
          <w:sz w:val="20"/>
          <w:lang w:val="hy-AM"/>
        </w:rPr>
        <w:t>ժամկետներում</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նախատեսված</w:t>
      </w:r>
      <w:r w:rsidRPr="003E0365">
        <w:rPr>
          <w:rFonts w:ascii="GHEA Grapalat" w:hAnsi="GHEA Grapalat" w:cs="Sylfaen"/>
          <w:sz w:val="20"/>
          <w:lang w:val="af-ZA"/>
        </w:rPr>
        <w:t xml:space="preserve"> </w:t>
      </w:r>
      <w:r w:rsidRPr="003E0365">
        <w:rPr>
          <w:rFonts w:ascii="GHEA Grapalat" w:hAnsi="GHEA Grapalat" w:cs="Sylfaen"/>
          <w:sz w:val="20"/>
          <w:lang w:val="hy-AM"/>
        </w:rPr>
        <w:t xml:space="preserve">փաստաթղթերը, </w:t>
      </w:r>
      <w:bookmarkStart w:id="12" w:name="_Hlk193180492"/>
      <w:r w:rsidRPr="003E036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3E0365">
        <w:rPr>
          <w:rFonts w:ascii="GHEA Grapalat" w:hAnsi="GHEA Grapalat" w:cs="Sylfaen"/>
          <w:sz w:val="20"/>
          <w:lang w:val="af-ZA"/>
        </w:rPr>
        <w:t xml:space="preserve">` </w:t>
      </w:r>
      <w:bookmarkStart w:id="13" w:name="_Hlk201942453"/>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թվում՝ երբ </w:t>
      </w:r>
      <w:r w:rsidRPr="003E0365">
        <w:rPr>
          <w:rFonts w:ascii="GHEA Grapalat" w:hAnsi="GHEA Grapalat"/>
          <w:sz w:val="20"/>
          <w:szCs w:val="20"/>
          <w:lang w:val="es-ES"/>
        </w:rPr>
        <w:t xml:space="preserve">ՀՀ </w:t>
      </w:r>
      <w:proofErr w:type="spellStart"/>
      <w:r w:rsidRPr="003E0365">
        <w:rPr>
          <w:rFonts w:ascii="GHEA Grapalat" w:hAnsi="GHEA Grapalat"/>
          <w:sz w:val="20"/>
          <w:szCs w:val="20"/>
          <w:lang w:val="es-ES"/>
        </w:rPr>
        <w:t>կառավարության</w:t>
      </w:r>
      <w:proofErr w:type="spellEnd"/>
      <w:r w:rsidRPr="003E0365">
        <w:rPr>
          <w:rFonts w:ascii="GHEA Grapalat" w:hAnsi="GHEA Grapalat"/>
          <w:sz w:val="20"/>
          <w:szCs w:val="20"/>
          <w:lang w:val="es-ES"/>
        </w:rPr>
        <w:t xml:space="preserve"> 20.06.2025թ. N 817-Ա </w:t>
      </w:r>
      <w:proofErr w:type="spellStart"/>
      <w:r w:rsidRPr="003E0365">
        <w:rPr>
          <w:rFonts w:ascii="GHEA Grapalat" w:hAnsi="GHEA Grapalat"/>
          <w:sz w:val="20"/>
          <w:szCs w:val="20"/>
          <w:lang w:val="es-ES"/>
        </w:rPr>
        <w:t>որոշման</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կետի</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ենթակետով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ցուցակում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ներառված</w:t>
      </w:r>
      <w:proofErr w:type="spellEnd"/>
      <w:r w:rsidRPr="003E0365">
        <w:rPr>
          <w:rFonts w:ascii="GHEA Grapalat" w:hAnsi="GHEA Grapalat" w:cs="Sylfaen"/>
          <w:sz w:val="20"/>
          <w:lang w:val="af-ZA"/>
        </w:rPr>
        <w:t xml:space="preserve"> անձը </w:t>
      </w:r>
      <w:r w:rsidRPr="003E0365">
        <w:rPr>
          <w:rFonts w:ascii="GHEA Grapalat" w:hAnsi="GHEA Grapalat" w:cs="Sylfaen"/>
          <w:sz w:val="20"/>
          <w:lang w:val="hy-AM"/>
        </w:rPr>
        <w:t xml:space="preserve">մասնակցի կողմից առաջարկվում է որպես </w:t>
      </w:r>
      <w:proofErr w:type="spellStart"/>
      <w:proofErr w:type="gramStart"/>
      <w:r w:rsidRPr="003E0365">
        <w:rPr>
          <w:rFonts w:ascii="GHEA Grapalat" w:hAnsi="GHEA Grapalat" w:cs="Sylfaen"/>
          <w:sz w:val="20"/>
        </w:rPr>
        <w:t>ենթակապալառու</w:t>
      </w:r>
      <w:proofErr w:type="spellEnd"/>
      <w:r w:rsidRPr="003E0365">
        <w:rPr>
          <w:rFonts w:ascii="GHEA Grapalat" w:hAnsi="GHEA Grapalat" w:cs="Sylfaen"/>
          <w:sz w:val="20"/>
          <w:lang w:val="hy-AM"/>
        </w:rPr>
        <w:t>,</w:t>
      </w:r>
      <w:r w:rsidRPr="003E0365">
        <w:rPr>
          <w:rFonts w:ascii="GHEA Grapalat" w:hAnsi="GHEA Grapalat" w:cs="Sylfaen"/>
          <w:lang w:val="af-ZA"/>
        </w:rPr>
        <w:t xml:space="preserve"> </w:t>
      </w:r>
      <w:bookmarkEnd w:id="13"/>
      <w:r w:rsidRPr="003E0365">
        <w:rPr>
          <w:rFonts w:ascii="GHEA Grapalat" w:hAnsi="GHEA Grapalat" w:cs="Sylfaen"/>
          <w:sz w:val="20"/>
          <w:lang w:val="af-ZA"/>
        </w:rPr>
        <w:t xml:space="preserve">  </w:t>
      </w:r>
      <w:proofErr w:type="gramEnd"/>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ընտրված</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որակավորման</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պայմանագրի</w:t>
      </w:r>
      <w:r w:rsidRPr="003E0365">
        <w:rPr>
          <w:rFonts w:ascii="GHEA Grapalat" w:hAnsi="GHEA Grapalat" w:cs="Sylfaen"/>
          <w:sz w:val="20"/>
          <w:lang w:val="af-ZA"/>
        </w:rPr>
        <w:t xml:space="preserve"> </w:t>
      </w:r>
      <w:r w:rsidRPr="003E0365">
        <w:rPr>
          <w:rFonts w:ascii="GHEA Grapalat" w:hAnsi="GHEA Grapalat" w:cs="Sylfaen"/>
          <w:sz w:val="20"/>
          <w:lang w:val="hy-AM"/>
        </w:rPr>
        <w:t>ապահովում</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3E0365">
        <w:rPr>
          <w:rFonts w:ascii="GHEA Grapalat" w:hAnsi="GHEA Grapalat" w:cs="Sylfaen"/>
          <w:sz w:val="20"/>
        </w:rPr>
        <w:t>արդյունքում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համաձայնագիր</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կնքելու</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նպատակով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պայմանագիրը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անձը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սահմանված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ժամկետում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միակողմանի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հաստատված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հայտարարության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այսուհետ</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նաև</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ձևով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ներկայացված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պայմանագրի</w:t>
      </w:r>
      <w:proofErr w:type="spellEnd"/>
      <w:r w:rsidRPr="003E0365">
        <w:rPr>
          <w:rFonts w:ascii="GHEA Grapalat" w:hAnsi="GHEA Grapalat" w:cs="Sylfaen"/>
          <w:sz w:val="20"/>
          <w:lang w:val="af-ZA"/>
        </w:rPr>
        <w:t xml:space="preserve"> </w:t>
      </w:r>
      <w:r w:rsidRPr="003E0365">
        <w:rPr>
          <w:rFonts w:ascii="GHEA Grapalat" w:hAnsi="GHEA Grapalat" w:cs="Sylfaen"/>
          <w:sz w:val="20"/>
        </w:rPr>
        <w:t>և</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որակավորման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ապահովումը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չի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փոխարինում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բանկային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երաշխիք</w:t>
      </w:r>
      <w:r w:rsidRPr="003E0365">
        <w:rPr>
          <w:rFonts w:ascii="GHEA Grapalat" w:hAnsi="GHEA Grapalat" w:cs="Sylfaen"/>
          <w:sz w:val="20"/>
          <w:lang w:val="hy-AM"/>
        </w:rPr>
        <w:t>ո</w:t>
      </w:r>
      <w:proofErr w:type="spellEnd"/>
      <w:r w:rsidRPr="003E0365">
        <w:rPr>
          <w:rFonts w:ascii="GHEA Grapalat" w:hAnsi="GHEA Grapalat" w:cs="Sylfaen"/>
          <w:sz w:val="20"/>
        </w:rPr>
        <w:t>վ</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կանխիկ</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փողով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հանգամանքը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համարվում</w:t>
      </w:r>
      <w:proofErr w:type="spellEnd"/>
      <w:r w:rsidRPr="003E0365">
        <w:rPr>
          <w:rFonts w:ascii="GHEA Grapalat" w:hAnsi="GHEA Grapalat" w:cs="Sylfaen"/>
          <w:sz w:val="20"/>
          <w:lang w:val="af-ZA"/>
        </w:rPr>
        <w:t xml:space="preserve"> </w:t>
      </w:r>
      <w:r w:rsidRPr="003E0365">
        <w:rPr>
          <w:rFonts w:ascii="GHEA Grapalat" w:hAnsi="GHEA Grapalat" w:cs="Sylfaen"/>
          <w:sz w:val="20"/>
        </w:rPr>
        <w:t>է</w:t>
      </w:r>
      <w:r w:rsidRPr="003E0365">
        <w:rPr>
          <w:rFonts w:ascii="GHEA Grapalat" w:hAnsi="GHEA Grapalat" w:cs="Sylfaen"/>
          <w:sz w:val="20"/>
          <w:lang w:val="af-ZA"/>
        </w:rPr>
        <w:t xml:space="preserve"> </w:t>
      </w:r>
      <w:proofErr w:type="spellStart"/>
      <w:r w:rsidRPr="003E0365">
        <w:rPr>
          <w:rFonts w:ascii="GHEA Grapalat" w:hAnsi="GHEA Grapalat" w:cs="Sylfaen"/>
          <w:sz w:val="20"/>
        </w:rPr>
        <w:t>որպես</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գնման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գործընթացի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շրջանակում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մասնակցի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ստանձնված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պարտավորության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խախտում</w:t>
      </w:r>
      <w:proofErr w:type="spellEnd"/>
      <w:r w:rsidRPr="003E0365">
        <w:rPr>
          <w:rFonts w:ascii="GHEA Grapalat" w:hAnsi="GHEA Grapalat" w:cs="Sylfaen"/>
          <w:sz w:val="20"/>
          <w:lang w:val="af-ZA"/>
        </w:rPr>
        <w:t>.</w:t>
      </w:r>
    </w:p>
    <w:p w14:paraId="0A70B233" w14:textId="77777777" w:rsidR="003E0365" w:rsidRPr="003E0365" w:rsidRDefault="003E0365" w:rsidP="003E0365">
      <w:pPr>
        <w:pStyle w:val="ListParagraph"/>
        <w:numPr>
          <w:ilvl w:val="0"/>
          <w:numId w:val="18"/>
        </w:numPr>
        <w:jc w:val="both"/>
        <w:rPr>
          <w:rFonts w:ascii="GHEA Grapalat" w:hAnsi="GHEA Grapalat" w:cs="Sylfaen"/>
          <w:sz w:val="20"/>
          <w:lang w:val="hy-AM"/>
        </w:rPr>
      </w:pPr>
      <w:r w:rsidRPr="003E0365">
        <w:rPr>
          <w:rFonts w:ascii="GHEA Grapalat" w:hAnsi="GHEA Grapalat" w:cs="Sylfaen"/>
          <w:sz w:val="20"/>
          <w:lang w:val="af-ZA"/>
        </w:rPr>
        <w:t>-</w:t>
      </w:r>
      <w:bookmarkStart w:id="14" w:name="_Hlk201942475"/>
      <w:bookmarkStart w:id="15" w:name="_Hlk201929218"/>
      <w:r w:rsidRPr="003E0365">
        <w:rPr>
          <w:rFonts w:ascii="GHEA Grapalat" w:hAnsi="GHEA Grapalat" w:cs="Sylfaen"/>
          <w:sz w:val="20"/>
          <w:lang w:val="af-ZA"/>
        </w:rPr>
        <w:t>ս</w:t>
      </w:r>
      <w:proofErr w:type="spellStart"/>
      <w:r w:rsidRPr="003E0365">
        <w:rPr>
          <w:rFonts w:ascii="GHEA Grapalat" w:hAnsi="GHEA Grapalat"/>
          <w:sz w:val="20"/>
          <w:szCs w:val="20"/>
          <w:lang w:val="es-ES"/>
        </w:rPr>
        <w:t>ույն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հրավերի</w:t>
      </w:r>
      <w:proofErr w:type="spellEnd"/>
      <w:r w:rsidRPr="003E0365">
        <w:rPr>
          <w:rFonts w:ascii="GHEA Grapalat" w:hAnsi="GHEA Grapalat"/>
          <w:sz w:val="20"/>
          <w:szCs w:val="20"/>
          <w:lang w:val="es-ES"/>
        </w:rPr>
        <w:t xml:space="preserve">  1-ին </w:t>
      </w:r>
      <w:proofErr w:type="spellStart"/>
      <w:r w:rsidRPr="003E0365">
        <w:rPr>
          <w:rFonts w:ascii="GHEA Grapalat" w:hAnsi="GHEA Grapalat"/>
          <w:sz w:val="20"/>
          <w:szCs w:val="20"/>
          <w:lang w:val="es-ES"/>
        </w:rPr>
        <w:t>մասի</w:t>
      </w:r>
      <w:proofErr w:type="spellEnd"/>
      <w:r w:rsidRPr="003E0365">
        <w:rPr>
          <w:rFonts w:ascii="GHEA Grapalat" w:hAnsi="GHEA Grapalat"/>
          <w:sz w:val="20"/>
          <w:szCs w:val="20"/>
          <w:lang w:val="es-ES"/>
        </w:rPr>
        <w:t xml:space="preserve"> 8.9.1  </w:t>
      </w:r>
      <w:proofErr w:type="spellStart"/>
      <w:r w:rsidRPr="003E0365">
        <w:rPr>
          <w:rFonts w:ascii="GHEA Grapalat" w:hAnsi="GHEA Grapalat"/>
          <w:sz w:val="20"/>
          <w:szCs w:val="20"/>
          <w:lang w:val="es-ES"/>
        </w:rPr>
        <w:t>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հանգամանքը</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չի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համարվում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գնման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գործընթացի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շրջանակում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ստանձնված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պարտավորության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խախտում</w:t>
      </w:r>
      <w:proofErr w:type="spellEnd"/>
      <w:r w:rsidRPr="003E0365">
        <w:rPr>
          <w:rFonts w:ascii="GHEA Grapalat" w:hAnsi="GHEA Grapalat"/>
          <w:sz w:val="20"/>
          <w:szCs w:val="20"/>
          <w:lang w:val="es-ES"/>
        </w:rPr>
        <w:t>:</w:t>
      </w:r>
    </w:p>
    <w:bookmarkEnd w:id="14"/>
    <w:bookmarkEnd w:id="15"/>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5E1F7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6A1C">
        <w:rPr>
          <w:rFonts w:ascii="GHEA Grapalat" w:hAnsi="GHEA Grapalat" w:cs="Sylfaen"/>
          <w:b/>
          <w:bCs/>
          <w:lang w:val="es-ES"/>
        </w:rPr>
        <w:t>«</w:t>
      </w:r>
      <w:r w:rsidR="00056A59" w:rsidRPr="00C96A1C">
        <w:rPr>
          <w:rFonts w:ascii="GHEA Grapalat" w:hAnsi="GHEA Grapalat" w:cs="Sylfaen"/>
          <w:b/>
          <w:bCs/>
          <w:lang w:val="hy-AM"/>
        </w:rPr>
        <w:t>10</w:t>
      </w:r>
      <w:r w:rsidRPr="00C96A1C">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273E27">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վրա</w:t>
      </w:r>
      <w:r w:rsidR="00096865" w:rsidRPr="005E1F72">
        <w:rPr>
          <w:rFonts w:ascii="GHEA Grapalat" w:hAnsi="GHEA Grapalat" w:cs="Sylfaen"/>
          <w:sz w:val="20"/>
          <w:lang w:val="af-ZA"/>
        </w:rPr>
        <w:t xml:space="preserve">` </w:t>
      </w:r>
      <w:r w:rsidRPr="00273E27">
        <w:rPr>
          <w:rFonts w:ascii="GHEA Grapalat" w:hAnsi="GHEA Grapalat" w:cs="Sylfaen"/>
          <w:sz w:val="20"/>
          <w:lang w:val="hy-AM"/>
        </w:rPr>
        <w:t>պ</w:t>
      </w:r>
      <w:r w:rsidR="00096865" w:rsidRPr="00273E27">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կողմից</w:t>
      </w:r>
      <w:r w:rsidR="004D5671" w:rsidRPr="00273E27">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w:t>
      </w:r>
      <w:r w:rsidR="0005035B" w:rsidRPr="00F6799D">
        <w:rPr>
          <w:rFonts w:ascii="GHEA Grapalat" w:hAnsi="GHEA Grapalat" w:cs="Sylfaen"/>
          <w:sz w:val="20"/>
          <w:lang w:val="af-ZA"/>
        </w:rPr>
        <w:lastRenderedPageBreak/>
        <w:t xml:space="preserve">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40C8F8E"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6F77D7">
        <w:rPr>
          <w:rFonts w:ascii="GHEA Grapalat" w:hAnsi="GHEA Grapalat" w:cs="Sylfaen"/>
          <w:sz w:val="20"/>
        </w:rPr>
        <w:t>Որակավորման</w:t>
      </w:r>
      <w:proofErr w:type="spellEnd"/>
      <w:r w:rsidR="006F77D7" w:rsidRPr="005E79C4">
        <w:rPr>
          <w:rFonts w:ascii="GHEA Grapalat" w:hAnsi="GHEA Grapalat" w:cs="Sylfaen"/>
          <w:sz w:val="20"/>
          <w:lang w:val="af-ZA"/>
        </w:rPr>
        <w:t xml:space="preserve"> </w:t>
      </w:r>
      <w:proofErr w:type="spellStart"/>
      <w:r w:rsidR="006F77D7">
        <w:rPr>
          <w:rFonts w:ascii="GHEA Grapalat" w:hAnsi="GHEA Grapalat" w:cs="Sylfaen"/>
          <w:sz w:val="20"/>
        </w:rPr>
        <w:t>ապահովումը</w:t>
      </w:r>
      <w:proofErr w:type="spellEnd"/>
      <w:r w:rsidR="006F77D7" w:rsidRPr="00EE5DD1">
        <w:rPr>
          <w:rFonts w:ascii="GHEA Grapalat" w:hAnsi="GHEA Grapalat" w:cs="Sylfaen"/>
          <w:sz w:val="20"/>
          <w:lang w:val="af-ZA"/>
        </w:rPr>
        <w:t xml:space="preserve"> </w:t>
      </w:r>
      <w:proofErr w:type="spellStart"/>
      <w:r w:rsidR="006F77D7">
        <w:rPr>
          <w:rFonts w:ascii="GHEA Grapalat" w:hAnsi="GHEA Grapalat" w:cs="Sylfaen"/>
          <w:sz w:val="20"/>
        </w:rPr>
        <w:t>ներկայացվում</w:t>
      </w:r>
      <w:proofErr w:type="spellEnd"/>
      <w:r w:rsidR="006F77D7" w:rsidRPr="00EE5DD1">
        <w:rPr>
          <w:rFonts w:ascii="GHEA Grapalat" w:hAnsi="GHEA Grapalat" w:cs="Sylfaen"/>
          <w:sz w:val="20"/>
          <w:lang w:val="af-ZA"/>
        </w:rPr>
        <w:t xml:space="preserve"> </w:t>
      </w:r>
      <w:r w:rsidR="006F77D7">
        <w:rPr>
          <w:rFonts w:ascii="GHEA Grapalat" w:hAnsi="GHEA Grapalat" w:cs="Sylfaen"/>
          <w:sz w:val="20"/>
        </w:rPr>
        <w:t>է</w:t>
      </w:r>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բանկերի</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կողմից</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տրամադրված</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երաշխիքների</w:t>
      </w:r>
      <w:proofErr w:type="spellEnd"/>
      <w:r w:rsidR="006F77D7" w:rsidRPr="00F5285F">
        <w:rPr>
          <w:rFonts w:ascii="GHEA Grapalat" w:hAnsi="GHEA Grapalat" w:cs="Sylfaen"/>
          <w:sz w:val="20"/>
          <w:lang w:val="af-ZA"/>
        </w:rPr>
        <w:t xml:space="preserve"> </w:t>
      </w:r>
      <w:proofErr w:type="spellStart"/>
      <w:r w:rsidR="006F77D7" w:rsidRPr="00D533CD">
        <w:rPr>
          <w:rFonts w:ascii="GHEA Grapalat" w:hAnsi="GHEA Grapalat" w:cs="Sylfaen"/>
          <w:sz w:val="20"/>
        </w:rPr>
        <w:t>ձևով</w:t>
      </w:r>
      <w:proofErr w:type="spellEnd"/>
      <w:r w:rsidR="006F77D7">
        <w:rPr>
          <w:rFonts w:ascii="GHEA Grapalat" w:hAnsi="GHEA Grapalat" w:cs="Sylfaen"/>
          <w:sz w:val="20"/>
          <w:lang w:val="hy-AM"/>
        </w:rPr>
        <w:t xml:space="preserve">, </w:t>
      </w:r>
      <w:proofErr w:type="spellStart"/>
      <w:r w:rsidR="006F77D7" w:rsidRPr="00672968">
        <w:rPr>
          <w:rFonts w:ascii="GHEA Grapalat" w:hAnsi="GHEA Grapalat" w:cs="Sylfaen"/>
          <w:sz w:val="20"/>
        </w:rPr>
        <w:t>բանկային</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երաշխիքի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կամ</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կանխիկ</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փողի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ձևով</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6"/>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lastRenderedPageBreak/>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7"/>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B821F11"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8B03EE">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A0A2425"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8C15928" w:rsidR="006077A5" w:rsidRPr="006077A5" w:rsidRDefault="00A34378"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6077A5"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77A5" w:rsidRPr="006077A5">
        <w:rPr>
          <w:rFonts w:ascii="GHEA Grapalat" w:hAnsi="GHEA Grapalat" w:cs="Sylfaen"/>
          <w:sz w:val="20"/>
          <w:lang w:val="hy-AM"/>
        </w:rPr>
        <w:t>ՀՀ ֆինանսների նախարարություն</w:t>
      </w:r>
      <w:r w:rsidR="006077A5" w:rsidRPr="006077A5">
        <w:rPr>
          <w:rFonts w:ascii="GHEA Grapalat" w:hAnsi="GHEA Grapalat" w:cs="Sylfaen"/>
          <w:sz w:val="20"/>
          <w:lang w:val="af-ZA"/>
        </w:rPr>
        <w:t>, ներկայացնում է</w:t>
      </w:r>
      <w:r w:rsidR="006077A5" w:rsidRPr="006077A5">
        <w:rPr>
          <w:rFonts w:ascii="GHEA Grapalat" w:hAnsi="GHEA Grapalat" w:cs="Sylfaen"/>
          <w:sz w:val="20"/>
          <w:lang w:val="hy-AM"/>
        </w:rPr>
        <w:t xml:space="preserve"> գրավոր՝</w:t>
      </w:r>
      <w:r w:rsidR="006077A5" w:rsidRPr="006077A5">
        <w:rPr>
          <w:rFonts w:ascii="GHEA Grapalat" w:hAnsi="GHEA Grapalat" w:cs="Sylfaen"/>
          <w:sz w:val="20"/>
          <w:lang w:val="af-ZA"/>
        </w:rPr>
        <w:t xml:space="preserve"> ապահովման վճարման հիմքը առաջանալու օրվան հաջորդող </w:t>
      </w:r>
      <w:r w:rsidR="006077A5" w:rsidRPr="006077A5">
        <w:rPr>
          <w:rFonts w:ascii="GHEA Grapalat" w:hAnsi="GHEA Grapalat" w:cs="Sylfaen"/>
          <w:sz w:val="20"/>
          <w:lang w:val="hy-AM"/>
        </w:rPr>
        <w:t>հինգ</w:t>
      </w:r>
      <w:r w:rsidR="006077A5" w:rsidRPr="006077A5">
        <w:rPr>
          <w:rFonts w:ascii="GHEA Grapalat" w:hAnsi="GHEA Grapalat" w:cs="Sylfaen"/>
          <w:sz w:val="20"/>
          <w:lang w:val="af-ZA"/>
        </w:rPr>
        <w:t xml:space="preserve"> աշխատանքային օրվա ընթացքում: Եթե ապահովման վճարման պահանջը բանկի </w:t>
      </w:r>
      <w:r w:rsidR="006077A5" w:rsidRPr="006077A5">
        <w:rPr>
          <w:rFonts w:ascii="GHEA Grapalat" w:hAnsi="GHEA Grapalat" w:cs="Sylfaen"/>
          <w:sz w:val="20"/>
          <w:lang w:val="hy-AM"/>
        </w:rPr>
        <w:t xml:space="preserve">կամ ՀՀ ֆինանսների նախարարության </w:t>
      </w:r>
      <w:r w:rsidR="006077A5"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6077A5" w:rsidRPr="006077A5">
        <w:rPr>
          <w:rFonts w:ascii="GHEA Grapalat" w:hAnsi="GHEA Grapalat" w:cs="Sylfaen"/>
          <w:sz w:val="20"/>
          <w:lang w:val="hy-AM"/>
        </w:rPr>
        <w:t xml:space="preserve">գրավոր </w:t>
      </w:r>
      <w:r w:rsidR="006077A5"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13BFB07" w14:textId="18F1A6AE" w:rsidR="006077A5" w:rsidRPr="006077A5" w:rsidRDefault="00A34378" w:rsidP="006077A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6077A5" w:rsidRPr="006077A5">
        <w:rPr>
          <w:rFonts w:ascii="GHEA Grapalat" w:hAnsi="GHEA Grapalat" w:cs="Sylfaen"/>
          <w:sz w:val="20"/>
          <w:lang w:val="hy-AM"/>
        </w:rPr>
        <w:t xml:space="preserve">10.8 </w:t>
      </w:r>
      <w:r w:rsidR="006077A5" w:rsidRPr="006077A5">
        <w:rPr>
          <w:rFonts w:ascii="GHEA Grapalat" w:hAnsi="GHEA Grapalat" w:cs="Sylfaen"/>
          <w:sz w:val="20"/>
          <w:lang w:val="af-ZA"/>
        </w:rPr>
        <w:t xml:space="preserve">Պատվիրատուի ղեկավարը </w:t>
      </w:r>
      <w:r w:rsidR="006077A5" w:rsidRPr="006077A5">
        <w:rPr>
          <w:rFonts w:ascii="GHEA Grapalat" w:hAnsi="GHEA Grapalat" w:cs="Sylfaen"/>
          <w:sz w:val="20"/>
          <w:lang w:val="hy-AM"/>
        </w:rPr>
        <w:t>պայմանագրի կամ որակավորման</w:t>
      </w:r>
      <w:r w:rsidR="006077A5" w:rsidRPr="006077A5">
        <w:rPr>
          <w:rFonts w:ascii="GHEA Grapalat" w:hAnsi="GHEA Grapalat" w:cs="Sylfaen"/>
          <w:sz w:val="20"/>
          <w:lang w:val="af-ZA"/>
        </w:rPr>
        <w:t xml:space="preserve"> ապահովման </w:t>
      </w:r>
      <w:r w:rsidR="006077A5"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8"/>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9"/>
      </w:r>
    </w:p>
    <w:p w14:paraId="71A22756" w14:textId="60CE427B" w:rsidR="0085527A" w:rsidRPr="0085527A" w:rsidRDefault="002C4DBF" w:rsidP="0085527A">
      <w:pPr>
        <w:ind w:firstLine="567"/>
        <w:jc w:val="both"/>
        <w:rPr>
          <w:rFonts w:ascii="GHEA Grapalat" w:hAnsi="GHEA Grapalat" w:cs="Sylfaen"/>
          <w:sz w:val="20"/>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85527A">
        <w:rPr>
          <w:rFonts w:ascii="GHEA Grapalat" w:hAnsi="GHEA Grapalat" w:cs="Sylfaen"/>
          <w:b/>
          <w:bCs/>
          <w:lang w:val="hy-AM"/>
        </w:rPr>
        <w:t xml:space="preserve"> </w:t>
      </w:r>
      <w:r w:rsidR="0085527A" w:rsidRPr="0085527A">
        <w:rPr>
          <w:rFonts w:ascii="GHEA Grapalat" w:hAnsi="GHEA Grapalat" w:cs="Sylfaen"/>
          <w:sz w:val="20"/>
          <w:lang w:val="hy-AM"/>
        </w:rPr>
        <w:t>հայտի</w:t>
      </w:r>
      <w:r w:rsidR="0085527A" w:rsidRPr="0085527A">
        <w:rPr>
          <w:rFonts w:ascii="GHEA Grapalat" w:hAnsi="GHEA Grapalat" w:cs="Sylfaen"/>
          <w:sz w:val="20"/>
          <w:lang w:val="af-ZA"/>
        </w:rPr>
        <w:t xml:space="preserve"> </w:t>
      </w:r>
      <w:r w:rsidR="0085527A" w:rsidRPr="0085527A">
        <w:rPr>
          <w:rFonts w:ascii="GHEA Grapalat" w:hAnsi="GHEA Grapalat" w:cs="Sylfaen"/>
          <w:sz w:val="20"/>
          <w:lang w:val="hy-AM"/>
        </w:rPr>
        <w:t>ապահովում, որը ներկայացվում է կանխիկ փողի կամ բանկային երաշխիքի ձևով</w:t>
      </w:r>
      <w:r w:rsidR="0085527A" w:rsidRPr="0085527A">
        <w:rPr>
          <w:rFonts w:ascii="GHEA Grapalat" w:hAnsi="GHEA Grapalat" w:cs="Sylfaen"/>
          <w:sz w:val="20"/>
          <w:lang w:val="af-ZA"/>
        </w:rPr>
        <w:t xml:space="preserve"> (</w:t>
      </w:r>
      <w:proofErr w:type="spellStart"/>
      <w:r w:rsidR="0085527A" w:rsidRPr="0085527A">
        <w:rPr>
          <w:rFonts w:ascii="GHEA Grapalat" w:hAnsi="GHEA Grapalat" w:cs="Sylfaen"/>
          <w:sz w:val="20"/>
        </w:rPr>
        <w:t>հավելված</w:t>
      </w:r>
      <w:proofErr w:type="spellEnd"/>
      <w:r w:rsidR="0085527A" w:rsidRPr="0085527A">
        <w:rPr>
          <w:rFonts w:ascii="GHEA Grapalat" w:hAnsi="GHEA Grapalat" w:cs="Sylfaen"/>
          <w:sz w:val="20"/>
          <w:lang w:val="af-ZA"/>
        </w:rPr>
        <w:t xml:space="preserve"> N 3)</w:t>
      </w:r>
      <w:r w:rsidR="0085527A" w:rsidRPr="0085527A">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85527A" w:rsidRPr="0085527A">
        <w:rPr>
          <w:rFonts w:ascii="GHEA Grapalat" w:hAnsi="GHEA Grapalat" w:cs="Sylfaen"/>
          <w:sz w:val="20"/>
          <w:lang w:val="af-ZA"/>
        </w:rPr>
        <w:t>:</w:t>
      </w:r>
      <w:r w:rsidR="0085527A" w:rsidRPr="0085527A">
        <w:rPr>
          <w:rStyle w:val="FootnoteReference"/>
          <w:rFonts w:ascii="GHEA Grapalat" w:hAnsi="GHEA Grapalat" w:cs="Sylfaen"/>
          <w:sz w:val="20"/>
          <w:lang w:val="af-ZA"/>
        </w:rPr>
        <w:footnoteReference w:id="10"/>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476804E8" w14:textId="77777777" w:rsidR="009E402F" w:rsidRDefault="009E402F" w:rsidP="00EF3662">
      <w:pPr>
        <w:pStyle w:val="norm"/>
        <w:spacing w:line="240" w:lineRule="auto"/>
        <w:ind w:firstLine="284"/>
        <w:jc w:val="right"/>
        <w:rPr>
          <w:rFonts w:ascii="GHEA Grapalat" w:hAnsi="GHEA Grapalat" w:cs="Sylfaen"/>
          <w:b/>
          <w:sz w:val="20"/>
          <w:lang w:val="es-ES"/>
        </w:rPr>
      </w:pPr>
    </w:p>
    <w:p w14:paraId="653A37E1" w14:textId="77777777" w:rsidR="009E402F" w:rsidRDefault="009E402F" w:rsidP="00EF3662">
      <w:pPr>
        <w:pStyle w:val="norm"/>
        <w:spacing w:line="240" w:lineRule="auto"/>
        <w:ind w:firstLine="284"/>
        <w:jc w:val="right"/>
        <w:rPr>
          <w:rFonts w:ascii="GHEA Grapalat" w:hAnsi="GHEA Grapalat" w:cs="Sylfaen"/>
          <w:b/>
          <w:sz w:val="20"/>
          <w:lang w:val="es-ES"/>
        </w:rPr>
      </w:pPr>
    </w:p>
    <w:p w14:paraId="6595BC66" w14:textId="77777777" w:rsidR="009E402F" w:rsidRDefault="009E402F" w:rsidP="00EF3662">
      <w:pPr>
        <w:pStyle w:val="norm"/>
        <w:spacing w:line="240" w:lineRule="auto"/>
        <w:ind w:firstLine="284"/>
        <w:jc w:val="right"/>
        <w:rPr>
          <w:rFonts w:ascii="GHEA Grapalat" w:hAnsi="GHEA Grapalat" w:cs="Sylfaen"/>
          <w:b/>
          <w:sz w:val="20"/>
          <w:lang w:val="es-ES"/>
        </w:rPr>
      </w:pPr>
    </w:p>
    <w:p w14:paraId="3500CB28" w14:textId="77777777" w:rsidR="009E402F" w:rsidRDefault="009E402F" w:rsidP="00EF3662">
      <w:pPr>
        <w:pStyle w:val="norm"/>
        <w:spacing w:line="240" w:lineRule="auto"/>
        <w:ind w:firstLine="284"/>
        <w:jc w:val="right"/>
        <w:rPr>
          <w:rFonts w:ascii="GHEA Grapalat" w:hAnsi="GHEA Grapalat" w:cs="Sylfaen"/>
          <w:b/>
          <w:sz w:val="20"/>
          <w:lang w:val="es-ES"/>
        </w:rPr>
      </w:pPr>
    </w:p>
    <w:p w14:paraId="63378390" w14:textId="77777777" w:rsidR="009E402F" w:rsidRDefault="009E402F" w:rsidP="00EF3662">
      <w:pPr>
        <w:pStyle w:val="norm"/>
        <w:spacing w:line="240" w:lineRule="auto"/>
        <w:ind w:firstLine="284"/>
        <w:jc w:val="right"/>
        <w:rPr>
          <w:rFonts w:ascii="GHEA Grapalat" w:hAnsi="GHEA Grapalat" w:cs="Sylfaen"/>
          <w:b/>
          <w:sz w:val="20"/>
          <w:lang w:val="es-ES"/>
        </w:rPr>
      </w:pPr>
    </w:p>
    <w:p w14:paraId="376B3ED5" w14:textId="77777777" w:rsidR="009E402F" w:rsidRDefault="009E402F" w:rsidP="00EF3662">
      <w:pPr>
        <w:pStyle w:val="norm"/>
        <w:spacing w:line="240" w:lineRule="auto"/>
        <w:ind w:firstLine="284"/>
        <w:jc w:val="right"/>
        <w:rPr>
          <w:rFonts w:ascii="GHEA Grapalat" w:hAnsi="GHEA Grapalat" w:cs="Sylfaen"/>
          <w:b/>
          <w:sz w:val="20"/>
          <w:lang w:val="es-ES"/>
        </w:rPr>
      </w:pPr>
    </w:p>
    <w:p w14:paraId="75B8AE50" w14:textId="77777777" w:rsidR="00E579F7" w:rsidRDefault="00E579F7" w:rsidP="0081201B">
      <w:pPr>
        <w:pStyle w:val="norm"/>
        <w:spacing w:line="240" w:lineRule="auto"/>
        <w:ind w:firstLine="284"/>
        <w:jc w:val="right"/>
        <w:rPr>
          <w:rFonts w:ascii="GHEA Grapalat" w:hAnsi="GHEA Grapalat" w:cs="Sylfaen"/>
          <w:b/>
          <w:sz w:val="20"/>
          <w:lang w:val="es-ES"/>
        </w:rPr>
      </w:pPr>
    </w:p>
    <w:p w14:paraId="3E07CDDE" w14:textId="77777777" w:rsidR="00E579F7" w:rsidRDefault="00E579F7" w:rsidP="0081201B">
      <w:pPr>
        <w:pStyle w:val="norm"/>
        <w:spacing w:line="240" w:lineRule="auto"/>
        <w:ind w:firstLine="284"/>
        <w:jc w:val="right"/>
        <w:rPr>
          <w:rFonts w:ascii="GHEA Grapalat" w:hAnsi="GHEA Grapalat" w:cs="Sylfaen"/>
          <w:b/>
          <w:sz w:val="20"/>
          <w:lang w:val="es-ES"/>
        </w:rPr>
      </w:pPr>
    </w:p>
    <w:p w14:paraId="3A2426BC" w14:textId="77777777" w:rsidR="00E579F7" w:rsidRDefault="00E579F7" w:rsidP="0081201B">
      <w:pPr>
        <w:pStyle w:val="norm"/>
        <w:spacing w:line="240" w:lineRule="auto"/>
        <w:ind w:firstLine="284"/>
        <w:jc w:val="right"/>
        <w:rPr>
          <w:rFonts w:ascii="GHEA Grapalat" w:hAnsi="GHEA Grapalat" w:cs="Sylfaen"/>
          <w:b/>
          <w:sz w:val="20"/>
          <w:lang w:val="es-ES"/>
        </w:rPr>
      </w:pPr>
    </w:p>
    <w:p w14:paraId="3D1F98FD" w14:textId="77777777" w:rsidR="00E579F7" w:rsidRDefault="00E579F7" w:rsidP="0081201B">
      <w:pPr>
        <w:pStyle w:val="norm"/>
        <w:spacing w:line="240" w:lineRule="auto"/>
        <w:ind w:firstLine="284"/>
        <w:jc w:val="right"/>
        <w:rPr>
          <w:rFonts w:ascii="GHEA Grapalat" w:hAnsi="GHEA Grapalat" w:cs="Sylfaen"/>
          <w:b/>
          <w:sz w:val="20"/>
          <w:lang w:val="es-ES"/>
        </w:rPr>
      </w:pPr>
    </w:p>
    <w:p w14:paraId="3B0F0EE7" w14:textId="77777777" w:rsidR="00E579F7" w:rsidRDefault="00E579F7" w:rsidP="0081201B">
      <w:pPr>
        <w:pStyle w:val="norm"/>
        <w:spacing w:line="240" w:lineRule="auto"/>
        <w:ind w:firstLine="284"/>
        <w:jc w:val="right"/>
        <w:rPr>
          <w:rFonts w:ascii="GHEA Grapalat" w:hAnsi="GHEA Grapalat" w:cs="Sylfaen"/>
          <w:b/>
          <w:sz w:val="20"/>
          <w:lang w:val="es-ES"/>
        </w:rPr>
      </w:pPr>
    </w:p>
    <w:p w14:paraId="72FE2545" w14:textId="77777777" w:rsidR="00E579F7" w:rsidRDefault="00E579F7" w:rsidP="0081201B">
      <w:pPr>
        <w:pStyle w:val="norm"/>
        <w:spacing w:line="240" w:lineRule="auto"/>
        <w:ind w:firstLine="284"/>
        <w:jc w:val="right"/>
        <w:rPr>
          <w:rFonts w:ascii="GHEA Grapalat" w:hAnsi="GHEA Grapalat" w:cs="Sylfaen"/>
          <w:b/>
          <w:sz w:val="20"/>
          <w:lang w:val="es-ES"/>
        </w:rPr>
      </w:pPr>
    </w:p>
    <w:p w14:paraId="6AF9A332" w14:textId="77777777" w:rsidR="00E579F7" w:rsidRDefault="00E579F7" w:rsidP="0081201B">
      <w:pPr>
        <w:pStyle w:val="norm"/>
        <w:spacing w:line="240" w:lineRule="auto"/>
        <w:ind w:firstLine="284"/>
        <w:jc w:val="right"/>
        <w:rPr>
          <w:rFonts w:ascii="GHEA Grapalat" w:hAnsi="GHEA Grapalat" w:cs="Sylfaen"/>
          <w:b/>
          <w:sz w:val="20"/>
          <w:lang w:val="es-ES"/>
        </w:rPr>
      </w:pPr>
    </w:p>
    <w:p w14:paraId="5FA50200" w14:textId="77777777" w:rsidR="00E579F7" w:rsidRDefault="00E579F7" w:rsidP="0081201B">
      <w:pPr>
        <w:pStyle w:val="norm"/>
        <w:spacing w:line="240" w:lineRule="auto"/>
        <w:ind w:firstLine="284"/>
        <w:jc w:val="right"/>
        <w:rPr>
          <w:rFonts w:ascii="GHEA Grapalat" w:hAnsi="GHEA Grapalat" w:cs="Sylfaen"/>
          <w:b/>
          <w:sz w:val="20"/>
          <w:lang w:val="es-ES"/>
        </w:rPr>
      </w:pPr>
    </w:p>
    <w:p w14:paraId="4F6C7684" w14:textId="77777777" w:rsidR="00300B11" w:rsidRDefault="00300B11" w:rsidP="0081201B">
      <w:pPr>
        <w:pStyle w:val="norm"/>
        <w:spacing w:line="240" w:lineRule="auto"/>
        <w:ind w:firstLine="284"/>
        <w:jc w:val="right"/>
        <w:rPr>
          <w:rFonts w:ascii="GHEA Grapalat" w:hAnsi="GHEA Grapalat" w:cs="Sylfaen"/>
          <w:b/>
          <w:sz w:val="20"/>
          <w:lang w:val="es-ES"/>
        </w:rPr>
      </w:pPr>
    </w:p>
    <w:p w14:paraId="46D9446D" w14:textId="77777777" w:rsidR="00300B11" w:rsidRDefault="00300B11" w:rsidP="0081201B">
      <w:pPr>
        <w:pStyle w:val="norm"/>
        <w:spacing w:line="240" w:lineRule="auto"/>
        <w:ind w:firstLine="284"/>
        <w:jc w:val="right"/>
        <w:rPr>
          <w:rFonts w:ascii="GHEA Grapalat" w:hAnsi="GHEA Grapalat" w:cs="Sylfaen"/>
          <w:b/>
          <w:sz w:val="20"/>
          <w:lang w:val="es-ES"/>
        </w:rPr>
      </w:pPr>
    </w:p>
    <w:p w14:paraId="0F509C48" w14:textId="77777777" w:rsidR="00300B11" w:rsidRDefault="00300B11" w:rsidP="0081201B">
      <w:pPr>
        <w:pStyle w:val="norm"/>
        <w:spacing w:line="240" w:lineRule="auto"/>
        <w:ind w:firstLine="284"/>
        <w:jc w:val="right"/>
        <w:rPr>
          <w:rFonts w:ascii="GHEA Grapalat" w:hAnsi="GHEA Grapalat" w:cs="Sylfaen"/>
          <w:b/>
          <w:sz w:val="20"/>
          <w:lang w:val="es-ES"/>
        </w:rPr>
      </w:pPr>
    </w:p>
    <w:p w14:paraId="5F723DD6" w14:textId="77777777" w:rsidR="00300B11" w:rsidRDefault="00300B11" w:rsidP="0081201B">
      <w:pPr>
        <w:pStyle w:val="norm"/>
        <w:spacing w:line="240" w:lineRule="auto"/>
        <w:ind w:firstLine="284"/>
        <w:jc w:val="right"/>
        <w:rPr>
          <w:rFonts w:ascii="GHEA Grapalat" w:hAnsi="GHEA Grapalat" w:cs="Sylfaen"/>
          <w:b/>
          <w:sz w:val="20"/>
          <w:lang w:val="es-ES"/>
        </w:rPr>
      </w:pPr>
    </w:p>
    <w:p w14:paraId="73EB5D70" w14:textId="77777777" w:rsidR="00300B11" w:rsidRDefault="00300B11" w:rsidP="0081201B">
      <w:pPr>
        <w:pStyle w:val="norm"/>
        <w:spacing w:line="240" w:lineRule="auto"/>
        <w:ind w:firstLine="284"/>
        <w:jc w:val="right"/>
        <w:rPr>
          <w:rFonts w:ascii="GHEA Grapalat" w:hAnsi="GHEA Grapalat" w:cs="Sylfaen"/>
          <w:b/>
          <w:sz w:val="20"/>
          <w:lang w:val="es-ES"/>
        </w:rPr>
      </w:pPr>
    </w:p>
    <w:p w14:paraId="0BF78010" w14:textId="77777777" w:rsidR="00300B11" w:rsidRDefault="00300B11" w:rsidP="0081201B">
      <w:pPr>
        <w:pStyle w:val="norm"/>
        <w:spacing w:line="240" w:lineRule="auto"/>
        <w:ind w:firstLine="284"/>
        <w:jc w:val="right"/>
        <w:rPr>
          <w:rFonts w:ascii="GHEA Grapalat" w:hAnsi="GHEA Grapalat" w:cs="Sylfaen"/>
          <w:b/>
          <w:sz w:val="20"/>
          <w:lang w:val="es-ES"/>
        </w:rPr>
      </w:pPr>
    </w:p>
    <w:p w14:paraId="4CF513DB" w14:textId="77777777" w:rsidR="00300B11" w:rsidRDefault="00300B11" w:rsidP="0081201B">
      <w:pPr>
        <w:pStyle w:val="norm"/>
        <w:spacing w:line="240" w:lineRule="auto"/>
        <w:ind w:firstLine="284"/>
        <w:jc w:val="right"/>
        <w:rPr>
          <w:rFonts w:ascii="GHEA Grapalat" w:hAnsi="GHEA Grapalat" w:cs="Sylfaen"/>
          <w:b/>
          <w:sz w:val="20"/>
          <w:lang w:val="es-ES"/>
        </w:rPr>
      </w:pPr>
    </w:p>
    <w:p w14:paraId="4A238941" w14:textId="77777777" w:rsidR="00300B11" w:rsidRDefault="00300B11" w:rsidP="0081201B">
      <w:pPr>
        <w:pStyle w:val="norm"/>
        <w:spacing w:line="240" w:lineRule="auto"/>
        <w:ind w:firstLine="284"/>
        <w:jc w:val="right"/>
        <w:rPr>
          <w:rFonts w:ascii="GHEA Grapalat" w:hAnsi="GHEA Grapalat" w:cs="Sylfaen"/>
          <w:b/>
          <w:sz w:val="20"/>
          <w:lang w:val="es-ES"/>
        </w:rPr>
      </w:pPr>
    </w:p>
    <w:p w14:paraId="7458B05D" w14:textId="77777777" w:rsidR="00300B11" w:rsidRDefault="00300B11" w:rsidP="0081201B">
      <w:pPr>
        <w:pStyle w:val="norm"/>
        <w:spacing w:line="240" w:lineRule="auto"/>
        <w:ind w:firstLine="284"/>
        <w:jc w:val="right"/>
        <w:rPr>
          <w:rFonts w:ascii="GHEA Grapalat" w:hAnsi="GHEA Grapalat" w:cs="Sylfaen"/>
          <w:b/>
          <w:sz w:val="20"/>
          <w:lang w:val="es-ES"/>
        </w:rPr>
      </w:pPr>
    </w:p>
    <w:p w14:paraId="2B9C2D1E" w14:textId="77777777" w:rsidR="00780228" w:rsidRDefault="00780228" w:rsidP="0081201B">
      <w:pPr>
        <w:pStyle w:val="norm"/>
        <w:spacing w:line="240" w:lineRule="auto"/>
        <w:ind w:firstLine="284"/>
        <w:jc w:val="right"/>
        <w:rPr>
          <w:rFonts w:ascii="GHEA Grapalat" w:hAnsi="GHEA Grapalat" w:cs="Sylfaen"/>
          <w:b/>
          <w:sz w:val="20"/>
          <w:lang w:val="es-ES"/>
        </w:rPr>
      </w:pPr>
    </w:p>
    <w:p w14:paraId="1EA6D0A2" w14:textId="77777777" w:rsidR="00780228" w:rsidRDefault="00780228" w:rsidP="0081201B">
      <w:pPr>
        <w:pStyle w:val="norm"/>
        <w:spacing w:line="240" w:lineRule="auto"/>
        <w:ind w:firstLine="284"/>
        <w:jc w:val="right"/>
        <w:rPr>
          <w:rFonts w:ascii="GHEA Grapalat" w:hAnsi="GHEA Grapalat" w:cs="Sylfaen"/>
          <w:b/>
          <w:sz w:val="20"/>
          <w:lang w:val="es-ES"/>
        </w:rPr>
      </w:pPr>
    </w:p>
    <w:p w14:paraId="5D168B38" w14:textId="77777777" w:rsidR="00780228" w:rsidRDefault="00780228" w:rsidP="0081201B">
      <w:pPr>
        <w:pStyle w:val="norm"/>
        <w:spacing w:line="240" w:lineRule="auto"/>
        <w:ind w:firstLine="284"/>
        <w:jc w:val="right"/>
        <w:rPr>
          <w:rFonts w:ascii="GHEA Grapalat" w:hAnsi="GHEA Grapalat" w:cs="Sylfaen"/>
          <w:b/>
          <w:sz w:val="20"/>
          <w:lang w:val="es-ES"/>
        </w:rPr>
      </w:pPr>
    </w:p>
    <w:p w14:paraId="0E311916" w14:textId="77777777" w:rsidR="00780228" w:rsidRDefault="00780228" w:rsidP="0081201B">
      <w:pPr>
        <w:pStyle w:val="norm"/>
        <w:spacing w:line="240" w:lineRule="auto"/>
        <w:ind w:firstLine="284"/>
        <w:jc w:val="right"/>
        <w:rPr>
          <w:rFonts w:ascii="GHEA Grapalat" w:hAnsi="GHEA Grapalat" w:cs="Sylfaen"/>
          <w:b/>
          <w:sz w:val="20"/>
          <w:lang w:val="es-ES"/>
        </w:rPr>
      </w:pPr>
    </w:p>
    <w:p w14:paraId="5BB2E6CA" w14:textId="77777777" w:rsidR="00780228" w:rsidRDefault="00780228" w:rsidP="0081201B">
      <w:pPr>
        <w:pStyle w:val="norm"/>
        <w:spacing w:line="240" w:lineRule="auto"/>
        <w:ind w:firstLine="284"/>
        <w:jc w:val="right"/>
        <w:rPr>
          <w:rFonts w:ascii="GHEA Grapalat" w:hAnsi="GHEA Grapalat" w:cs="Sylfaen"/>
          <w:b/>
          <w:sz w:val="20"/>
          <w:lang w:val="es-ES"/>
        </w:rPr>
      </w:pPr>
    </w:p>
    <w:p w14:paraId="559A763E" w14:textId="77777777" w:rsidR="002A1B2A" w:rsidRDefault="002A1B2A" w:rsidP="0081201B">
      <w:pPr>
        <w:pStyle w:val="norm"/>
        <w:spacing w:line="240" w:lineRule="auto"/>
        <w:ind w:firstLine="284"/>
        <w:jc w:val="right"/>
        <w:rPr>
          <w:rFonts w:ascii="GHEA Grapalat" w:hAnsi="GHEA Grapalat" w:cs="Sylfaen"/>
          <w:b/>
          <w:sz w:val="20"/>
          <w:lang w:val="es-ES"/>
        </w:rPr>
      </w:pPr>
    </w:p>
    <w:p w14:paraId="08DC0DAE" w14:textId="77777777" w:rsidR="002A1B2A" w:rsidRDefault="002A1B2A" w:rsidP="0081201B">
      <w:pPr>
        <w:pStyle w:val="norm"/>
        <w:spacing w:line="240" w:lineRule="auto"/>
        <w:ind w:firstLine="284"/>
        <w:jc w:val="right"/>
        <w:rPr>
          <w:rFonts w:ascii="GHEA Grapalat" w:hAnsi="GHEA Grapalat" w:cs="Sylfaen"/>
          <w:b/>
          <w:sz w:val="20"/>
          <w:lang w:val="es-ES"/>
        </w:rPr>
      </w:pPr>
    </w:p>
    <w:p w14:paraId="56C6D732" w14:textId="77777777" w:rsidR="002A1B2A" w:rsidRDefault="002A1B2A" w:rsidP="0081201B">
      <w:pPr>
        <w:pStyle w:val="norm"/>
        <w:spacing w:line="240" w:lineRule="auto"/>
        <w:ind w:firstLine="284"/>
        <w:jc w:val="right"/>
        <w:rPr>
          <w:rFonts w:ascii="GHEA Grapalat" w:hAnsi="GHEA Grapalat" w:cs="Sylfaen"/>
          <w:b/>
          <w:sz w:val="20"/>
          <w:lang w:val="es-ES"/>
        </w:rPr>
      </w:pPr>
    </w:p>
    <w:p w14:paraId="4F29B5B9" w14:textId="77777777" w:rsidR="002A1B2A" w:rsidRDefault="002A1B2A" w:rsidP="0081201B">
      <w:pPr>
        <w:pStyle w:val="norm"/>
        <w:spacing w:line="240" w:lineRule="auto"/>
        <w:ind w:firstLine="284"/>
        <w:jc w:val="right"/>
        <w:rPr>
          <w:rFonts w:ascii="GHEA Grapalat" w:hAnsi="GHEA Grapalat" w:cs="Sylfaen"/>
          <w:b/>
          <w:sz w:val="20"/>
          <w:lang w:val="es-ES"/>
        </w:rPr>
      </w:pPr>
    </w:p>
    <w:p w14:paraId="7D73D137" w14:textId="77777777" w:rsidR="002A1B2A" w:rsidRDefault="002A1B2A" w:rsidP="0081201B">
      <w:pPr>
        <w:pStyle w:val="norm"/>
        <w:spacing w:line="240" w:lineRule="auto"/>
        <w:ind w:firstLine="284"/>
        <w:jc w:val="right"/>
        <w:rPr>
          <w:rFonts w:ascii="GHEA Grapalat" w:hAnsi="GHEA Grapalat" w:cs="Sylfaen"/>
          <w:b/>
          <w:sz w:val="20"/>
          <w:lang w:val="es-ES"/>
        </w:rPr>
      </w:pPr>
    </w:p>
    <w:p w14:paraId="095DFA46" w14:textId="77777777" w:rsidR="002A1B2A" w:rsidRDefault="002A1B2A" w:rsidP="0081201B">
      <w:pPr>
        <w:pStyle w:val="norm"/>
        <w:spacing w:line="240" w:lineRule="auto"/>
        <w:ind w:firstLine="284"/>
        <w:jc w:val="right"/>
        <w:rPr>
          <w:rFonts w:ascii="GHEA Grapalat" w:hAnsi="GHEA Grapalat" w:cs="Sylfaen"/>
          <w:b/>
          <w:sz w:val="20"/>
          <w:lang w:val="es-ES"/>
        </w:rPr>
      </w:pPr>
    </w:p>
    <w:p w14:paraId="2567F7D8" w14:textId="77777777" w:rsidR="002A1B2A" w:rsidRDefault="002A1B2A" w:rsidP="0081201B">
      <w:pPr>
        <w:pStyle w:val="norm"/>
        <w:spacing w:line="240" w:lineRule="auto"/>
        <w:ind w:firstLine="284"/>
        <w:jc w:val="right"/>
        <w:rPr>
          <w:rFonts w:ascii="GHEA Grapalat" w:hAnsi="GHEA Grapalat" w:cs="Sylfaen"/>
          <w:b/>
          <w:sz w:val="20"/>
          <w:lang w:val="es-ES"/>
        </w:rPr>
      </w:pPr>
    </w:p>
    <w:p w14:paraId="17314DA3" w14:textId="77777777" w:rsidR="002A1B2A" w:rsidRDefault="002A1B2A" w:rsidP="0081201B">
      <w:pPr>
        <w:pStyle w:val="norm"/>
        <w:spacing w:line="240" w:lineRule="auto"/>
        <w:ind w:firstLine="284"/>
        <w:jc w:val="right"/>
        <w:rPr>
          <w:rFonts w:ascii="GHEA Grapalat" w:hAnsi="GHEA Grapalat" w:cs="Sylfaen"/>
          <w:b/>
          <w:sz w:val="20"/>
          <w:lang w:val="es-ES"/>
        </w:rPr>
      </w:pPr>
    </w:p>
    <w:p w14:paraId="09AA64B3" w14:textId="77777777" w:rsidR="002A1B2A" w:rsidRDefault="002A1B2A" w:rsidP="0081201B">
      <w:pPr>
        <w:pStyle w:val="norm"/>
        <w:spacing w:line="240" w:lineRule="auto"/>
        <w:ind w:firstLine="284"/>
        <w:jc w:val="right"/>
        <w:rPr>
          <w:rFonts w:ascii="GHEA Grapalat" w:hAnsi="GHEA Grapalat" w:cs="Sylfaen"/>
          <w:b/>
          <w:sz w:val="20"/>
          <w:lang w:val="es-ES"/>
        </w:rPr>
      </w:pPr>
    </w:p>
    <w:p w14:paraId="527285B2" w14:textId="77777777" w:rsidR="008E79B4" w:rsidRDefault="008E79B4" w:rsidP="0081201B">
      <w:pPr>
        <w:pStyle w:val="norm"/>
        <w:spacing w:line="240" w:lineRule="auto"/>
        <w:ind w:firstLine="284"/>
        <w:jc w:val="right"/>
        <w:rPr>
          <w:rFonts w:ascii="GHEA Grapalat" w:hAnsi="GHEA Grapalat" w:cs="Sylfaen"/>
          <w:b/>
          <w:sz w:val="20"/>
          <w:lang w:val="es-ES"/>
        </w:rPr>
      </w:pPr>
    </w:p>
    <w:p w14:paraId="589DEB7E" w14:textId="77777777" w:rsidR="008E79B4" w:rsidRDefault="008E79B4" w:rsidP="0081201B">
      <w:pPr>
        <w:pStyle w:val="norm"/>
        <w:spacing w:line="240" w:lineRule="auto"/>
        <w:ind w:firstLine="284"/>
        <w:jc w:val="right"/>
        <w:rPr>
          <w:rFonts w:ascii="GHEA Grapalat" w:hAnsi="GHEA Grapalat" w:cs="Sylfaen"/>
          <w:b/>
          <w:sz w:val="20"/>
          <w:lang w:val="es-ES"/>
        </w:rPr>
      </w:pPr>
    </w:p>
    <w:p w14:paraId="2C681982" w14:textId="77777777" w:rsidR="008E79B4" w:rsidRDefault="008E79B4" w:rsidP="0081201B">
      <w:pPr>
        <w:pStyle w:val="norm"/>
        <w:spacing w:line="240" w:lineRule="auto"/>
        <w:ind w:firstLine="284"/>
        <w:jc w:val="right"/>
        <w:rPr>
          <w:rFonts w:ascii="GHEA Grapalat" w:hAnsi="GHEA Grapalat" w:cs="Sylfaen"/>
          <w:b/>
          <w:sz w:val="20"/>
          <w:lang w:val="es-ES"/>
        </w:rPr>
      </w:pPr>
    </w:p>
    <w:p w14:paraId="1FE513A3" w14:textId="77777777" w:rsidR="008E79B4" w:rsidRDefault="008E79B4" w:rsidP="0081201B">
      <w:pPr>
        <w:pStyle w:val="norm"/>
        <w:spacing w:line="240" w:lineRule="auto"/>
        <w:ind w:firstLine="284"/>
        <w:jc w:val="right"/>
        <w:rPr>
          <w:rFonts w:ascii="GHEA Grapalat" w:hAnsi="GHEA Grapalat" w:cs="Sylfaen"/>
          <w:b/>
          <w:sz w:val="20"/>
          <w:lang w:val="es-ES"/>
        </w:rPr>
      </w:pPr>
    </w:p>
    <w:p w14:paraId="53B6A6E8" w14:textId="77777777" w:rsidR="008E79B4" w:rsidRDefault="008E79B4" w:rsidP="0081201B">
      <w:pPr>
        <w:pStyle w:val="norm"/>
        <w:spacing w:line="240" w:lineRule="auto"/>
        <w:ind w:firstLine="284"/>
        <w:jc w:val="right"/>
        <w:rPr>
          <w:rFonts w:ascii="GHEA Grapalat" w:hAnsi="GHEA Grapalat" w:cs="Sylfaen"/>
          <w:b/>
          <w:sz w:val="20"/>
          <w:lang w:val="es-ES"/>
        </w:rPr>
      </w:pPr>
    </w:p>
    <w:p w14:paraId="7DADA60E" w14:textId="77777777" w:rsidR="008E79B4" w:rsidRDefault="008E79B4" w:rsidP="0081201B">
      <w:pPr>
        <w:pStyle w:val="norm"/>
        <w:spacing w:line="240" w:lineRule="auto"/>
        <w:ind w:firstLine="284"/>
        <w:jc w:val="right"/>
        <w:rPr>
          <w:rFonts w:ascii="GHEA Grapalat" w:hAnsi="GHEA Grapalat" w:cs="Sylfaen"/>
          <w:b/>
          <w:sz w:val="20"/>
          <w:lang w:val="es-ES"/>
        </w:rPr>
      </w:pPr>
    </w:p>
    <w:p w14:paraId="6688C690" w14:textId="77777777" w:rsidR="008E79B4" w:rsidRDefault="008E79B4" w:rsidP="0081201B">
      <w:pPr>
        <w:pStyle w:val="norm"/>
        <w:spacing w:line="240" w:lineRule="auto"/>
        <w:ind w:firstLine="284"/>
        <w:jc w:val="right"/>
        <w:rPr>
          <w:rFonts w:ascii="GHEA Grapalat" w:hAnsi="GHEA Grapalat" w:cs="Sylfaen"/>
          <w:b/>
          <w:sz w:val="20"/>
          <w:lang w:val="es-ES"/>
        </w:rPr>
      </w:pPr>
    </w:p>
    <w:p w14:paraId="4CF5023D" w14:textId="77777777" w:rsidR="008E79B4" w:rsidRDefault="008E79B4" w:rsidP="0081201B">
      <w:pPr>
        <w:pStyle w:val="norm"/>
        <w:spacing w:line="240" w:lineRule="auto"/>
        <w:ind w:firstLine="284"/>
        <w:jc w:val="right"/>
        <w:rPr>
          <w:rFonts w:ascii="GHEA Grapalat" w:hAnsi="GHEA Grapalat" w:cs="Sylfaen"/>
          <w:b/>
          <w:sz w:val="20"/>
          <w:lang w:val="es-ES"/>
        </w:rPr>
      </w:pPr>
    </w:p>
    <w:p w14:paraId="03518145" w14:textId="77777777" w:rsidR="008E79B4" w:rsidRDefault="008E79B4" w:rsidP="0081201B">
      <w:pPr>
        <w:pStyle w:val="norm"/>
        <w:spacing w:line="240" w:lineRule="auto"/>
        <w:ind w:firstLine="284"/>
        <w:jc w:val="right"/>
        <w:rPr>
          <w:rFonts w:ascii="GHEA Grapalat" w:hAnsi="GHEA Grapalat" w:cs="Sylfaen"/>
          <w:b/>
          <w:sz w:val="20"/>
          <w:lang w:val="es-ES"/>
        </w:rPr>
      </w:pPr>
    </w:p>
    <w:p w14:paraId="644310A7" w14:textId="77777777" w:rsidR="008E79B4" w:rsidRDefault="008E79B4" w:rsidP="0081201B">
      <w:pPr>
        <w:pStyle w:val="norm"/>
        <w:spacing w:line="240" w:lineRule="auto"/>
        <w:ind w:firstLine="284"/>
        <w:jc w:val="right"/>
        <w:rPr>
          <w:rFonts w:ascii="GHEA Grapalat" w:hAnsi="GHEA Grapalat" w:cs="Sylfaen"/>
          <w:b/>
          <w:sz w:val="20"/>
          <w:lang w:val="es-ES"/>
        </w:rPr>
      </w:pPr>
    </w:p>
    <w:p w14:paraId="4383126C" w14:textId="77777777" w:rsidR="008E79B4" w:rsidRDefault="008E79B4" w:rsidP="0081201B">
      <w:pPr>
        <w:pStyle w:val="norm"/>
        <w:spacing w:line="240" w:lineRule="auto"/>
        <w:ind w:firstLine="284"/>
        <w:jc w:val="right"/>
        <w:rPr>
          <w:rFonts w:ascii="GHEA Grapalat" w:hAnsi="GHEA Grapalat" w:cs="Sylfaen"/>
          <w:b/>
          <w:sz w:val="20"/>
          <w:lang w:val="es-ES"/>
        </w:rPr>
      </w:pPr>
    </w:p>
    <w:p w14:paraId="79CE7E6E" w14:textId="77777777" w:rsidR="008E79B4" w:rsidRDefault="008E79B4" w:rsidP="0081201B">
      <w:pPr>
        <w:pStyle w:val="norm"/>
        <w:spacing w:line="240" w:lineRule="auto"/>
        <w:ind w:firstLine="284"/>
        <w:jc w:val="right"/>
        <w:rPr>
          <w:rFonts w:ascii="GHEA Grapalat" w:hAnsi="GHEA Grapalat" w:cs="Sylfaen"/>
          <w:b/>
          <w:sz w:val="20"/>
          <w:lang w:val="es-ES"/>
        </w:rPr>
      </w:pPr>
    </w:p>
    <w:p w14:paraId="6DDC510E" w14:textId="77777777" w:rsidR="008E79B4" w:rsidRDefault="008E79B4" w:rsidP="0081201B">
      <w:pPr>
        <w:pStyle w:val="norm"/>
        <w:spacing w:line="240" w:lineRule="auto"/>
        <w:ind w:firstLine="284"/>
        <w:jc w:val="right"/>
        <w:rPr>
          <w:rFonts w:ascii="GHEA Grapalat" w:hAnsi="GHEA Grapalat" w:cs="Sylfaen"/>
          <w:b/>
          <w:sz w:val="20"/>
          <w:lang w:val="es-ES"/>
        </w:rPr>
      </w:pPr>
    </w:p>
    <w:p w14:paraId="01A340B8" w14:textId="77777777" w:rsidR="008E79B4" w:rsidRDefault="008E79B4" w:rsidP="0081201B">
      <w:pPr>
        <w:pStyle w:val="norm"/>
        <w:spacing w:line="240" w:lineRule="auto"/>
        <w:ind w:firstLine="284"/>
        <w:jc w:val="right"/>
        <w:rPr>
          <w:rFonts w:ascii="GHEA Grapalat" w:hAnsi="GHEA Grapalat" w:cs="Sylfaen"/>
          <w:b/>
          <w:sz w:val="20"/>
          <w:lang w:val="es-ES"/>
        </w:rPr>
      </w:pPr>
    </w:p>
    <w:p w14:paraId="04A55148" w14:textId="77777777" w:rsidR="008E79B4" w:rsidRDefault="008E79B4" w:rsidP="0081201B">
      <w:pPr>
        <w:pStyle w:val="norm"/>
        <w:spacing w:line="240" w:lineRule="auto"/>
        <w:ind w:firstLine="284"/>
        <w:jc w:val="right"/>
        <w:rPr>
          <w:rFonts w:ascii="GHEA Grapalat" w:hAnsi="GHEA Grapalat" w:cs="Sylfaen"/>
          <w:b/>
          <w:sz w:val="20"/>
          <w:lang w:val="es-ES"/>
        </w:rPr>
      </w:pPr>
    </w:p>
    <w:p w14:paraId="777EFE83" w14:textId="6EF69454"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23F72744"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606EAC">
        <w:rPr>
          <w:rFonts w:ascii="GHEA Grapalat" w:hAnsi="GHEA Grapalat"/>
          <w:b/>
          <w:lang w:val="es-ES"/>
        </w:rPr>
        <w:t>25/195</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6D38238"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r w:rsidR="002C0B47">
        <w:rPr>
          <w:rFonts w:ascii="GHEA Grapalat" w:hAnsi="GHEA Grapalat" w:cs="Sylfaen"/>
          <w:b/>
          <w:lang w:val="hy-AM"/>
        </w:rPr>
        <w:t>հարցման</w:t>
      </w:r>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27EC942D"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606EAC">
        <w:rPr>
          <w:rFonts w:ascii="GHEA Grapalat" w:hAnsi="GHEA Grapalat"/>
          <w:b/>
          <w:lang w:val="es-ES"/>
        </w:rPr>
        <w:t>25/195</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proofErr w:type="gram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proofErr w:type="gramEnd"/>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4428D8C1"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606EAC">
        <w:rPr>
          <w:rFonts w:ascii="GHEA Grapalat" w:hAnsi="GHEA Grapalat"/>
          <w:b/>
          <w:lang w:val="es-ES"/>
        </w:rPr>
        <w:t>25/195</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w:t>
      </w:r>
      <w:proofErr w:type="gramEnd"/>
      <w:r w:rsidRPr="0093002B">
        <w:rPr>
          <w:rFonts w:ascii="GHEA Grapalat" w:hAnsi="GHEA Grapalat" w:cs="Arial"/>
          <w:sz w:val="20"/>
          <w:szCs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7DB8A73E"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606EAC">
        <w:rPr>
          <w:rFonts w:ascii="GHEA Grapalat" w:hAnsi="GHEA Grapalat"/>
          <w:b/>
          <w:lang w:val="es-ES"/>
        </w:rPr>
        <w:t>25/195</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proofErr w:type="gram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roofErr w:type="gramEnd"/>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Default="0081201B" w:rsidP="0081201B">
      <w:pPr>
        <w:ind w:left="-142" w:firstLine="284"/>
        <w:jc w:val="both"/>
        <w:rPr>
          <w:rFonts w:cs="Arial"/>
          <w:sz w:val="18"/>
          <w:szCs w:val="18"/>
          <w:lang w:val="hy-AM"/>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6692F20" w14:textId="77777777" w:rsidR="00A02EB6" w:rsidRDefault="00A02EB6" w:rsidP="0081201B">
      <w:pPr>
        <w:ind w:left="-142" w:firstLine="284"/>
        <w:jc w:val="both"/>
        <w:rPr>
          <w:rFonts w:cs="Arial"/>
          <w:sz w:val="18"/>
          <w:szCs w:val="18"/>
          <w:lang w:val="hy-AM"/>
        </w:rPr>
      </w:pPr>
    </w:p>
    <w:p w14:paraId="3BAC9A5D" w14:textId="77777777" w:rsidR="00A02EB6" w:rsidRPr="0093002B" w:rsidRDefault="00A02EB6" w:rsidP="00A02EB6">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8B03EE">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8B03EE">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5EBF682" w14:textId="77777777" w:rsidR="00B2142E" w:rsidRDefault="00B2142E">
      <w:pPr>
        <w:pStyle w:val="Heading3"/>
        <w:spacing w:line="240" w:lineRule="auto"/>
        <w:ind w:firstLine="567"/>
        <w:jc w:val="right"/>
        <w:rPr>
          <w:rFonts w:ascii="GHEA Grapalat" w:hAnsi="GHEA Grapalat" w:cs="Sylfaen"/>
          <w:b/>
          <w:i w:val="0"/>
          <w:lang w:val="hy-AM"/>
        </w:rPr>
      </w:pPr>
    </w:p>
    <w:p w14:paraId="727E766F" w14:textId="375FEBF5"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34970437"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06EAC">
        <w:rPr>
          <w:rFonts w:ascii="GHEA Grapalat" w:hAnsi="GHEA Grapalat"/>
          <w:b/>
          <w:lang w:val="hy-AM"/>
        </w:rPr>
        <w:t>25/195</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04D7FBAC"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 xml:space="preserve">գնանշման </w:t>
      </w:r>
      <w:r w:rsidR="002C0B47">
        <w:rPr>
          <w:rFonts w:ascii="GHEA Grapalat" w:hAnsi="GHEA Grapalat" w:cs="Sylfaen"/>
          <w:b/>
          <w:lang w:val="hy-AM"/>
        </w:rPr>
        <w:t>հարցման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513E800"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06EAC">
        <w:rPr>
          <w:rFonts w:ascii="GHEA Grapalat" w:hAnsi="GHEA Grapalat"/>
          <w:b/>
          <w:lang w:val="hy-AM"/>
        </w:rPr>
        <w:t>25/195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03AB020B"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w:t>
      </w:r>
      <w:r w:rsidR="002D0E39">
        <w:rPr>
          <w:rFonts w:ascii="GHEA Grapalat" w:hAnsi="GHEA Grapalat" w:cs="Sylfaen"/>
          <w:b/>
          <w:lang w:val="hy-AM"/>
        </w:rPr>
        <w:t>ման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6CA3D609"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606EAC">
        <w:rPr>
          <w:rFonts w:ascii="GHEA Grapalat" w:hAnsi="GHEA Grapalat" w:cs="Arial"/>
          <w:sz w:val="20"/>
          <w:szCs w:val="20"/>
          <w:lang w:val="es-ES"/>
        </w:rPr>
        <w:t>25/</w:t>
      </w:r>
      <w:proofErr w:type="gramStart"/>
      <w:r w:rsidR="00606EAC">
        <w:rPr>
          <w:rFonts w:ascii="GHEA Grapalat" w:hAnsi="GHEA Grapalat" w:cs="Arial"/>
          <w:sz w:val="20"/>
          <w:szCs w:val="20"/>
          <w:lang w:val="es-ES"/>
        </w:rPr>
        <w:t>195</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w:t>
      </w:r>
      <w:r w:rsidR="002D0E39">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proofErr w:type="gram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D0718B"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D0718B"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7EF2932" w:rsidR="006B3C3D" w:rsidRPr="002B67D0" w:rsidRDefault="002B67D0" w:rsidP="006B3C3D">
            <w:pPr>
              <w:rPr>
                <w:rFonts w:ascii="GHEA Grapalat" w:hAnsi="GHEA Grapalat" w:cs="Arial"/>
                <w:bCs/>
                <w:iCs/>
                <w:sz w:val="20"/>
                <w:szCs w:val="20"/>
                <w:lang w:val="es-ES"/>
              </w:rPr>
            </w:pPr>
            <w:r w:rsidRPr="002B67D0">
              <w:rPr>
                <w:rFonts w:ascii="GHEA Grapalat" w:hAnsi="GHEA Grapalat" w:cs="Sylfaen"/>
                <w:sz w:val="20"/>
                <w:szCs w:val="20"/>
                <w:lang w:val="hy-AM"/>
              </w:rPr>
              <w:t>Երևան քաղաքի Կենտրոն վարչական շրջանի բակերի ընթացիկ վերանորոգման</w:t>
            </w:r>
            <w:r w:rsidRPr="002B67D0">
              <w:rPr>
                <w:rFonts w:ascii="GHEA Grapalat" w:hAnsi="GHEA Grapalat" w:cs="Sylfaen"/>
                <w:sz w:val="20"/>
                <w:szCs w:val="20"/>
                <w:lang w:val="es-ES"/>
              </w:rPr>
              <w:t xml:space="preserve"> </w:t>
            </w:r>
            <w:proofErr w:type="spellStart"/>
            <w:r w:rsidRPr="002B67D0">
              <w:rPr>
                <w:rFonts w:ascii="GHEA Grapalat" w:hAnsi="GHEA Grapalat" w:cs="Sylfaen"/>
                <w:sz w:val="20"/>
                <w:szCs w:val="20"/>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195849EE" w14:textId="77777777" w:rsidR="001325E5" w:rsidRDefault="001325E5" w:rsidP="001557AE">
      <w:pPr>
        <w:pStyle w:val="BodyTextIndent3"/>
        <w:spacing w:line="240" w:lineRule="auto"/>
        <w:jc w:val="right"/>
        <w:rPr>
          <w:rFonts w:ascii="GHEA Grapalat" w:hAnsi="GHEA Grapalat" w:cs="Sylfaen"/>
          <w:b/>
          <w:lang w:val="hy-AM"/>
        </w:rPr>
      </w:pPr>
    </w:p>
    <w:p w14:paraId="38C64BD3" w14:textId="77777777" w:rsidR="001325E5" w:rsidRDefault="001325E5" w:rsidP="001557AE">
      <w:pPr>
        <w:pStyle w:val="BodyTextIndent3"/>
        <w:spacing w:line="240" w:lineRule="auto"/>
        <w:jc w:val="right"/>
        <w:rPr>
          <w:rFonts w:ascii="GHEA Grapalat" w:hAnsi="GHEA Grapalat" w:cs="Sylfaen"/>
          <w:b/>
          <w:lang w:val="hy-AM"/>
        </w:rPr>
      </w:pPr>
    </w:p>
    <w:p w14:paraId="7F588EC6" w14:textId="77777777" w:rsidR="001325E5" w:rsidRDefault="001325E5" w:rsidP="001557AE">
      <w:pPr>
        <w:pStyle w:val="BodyTextIndent3"/>
        <w:spacing w:line="240" w:lineRule="auto"/>
        <w:jc w:val="right"/>
        <w:rPr>
          <w:rFonts w:ascii="GHEA Grapalat" w:hAnsi="GHEA Grapalat" w:cs="Sylfaen"/>
          <w:b/>
          <w:lang w:val="hy-AM"/>
        </w:rPr>
      </w:pPr>
    </w:p>
    <w:p w14:paraId="1D91EE72" w14:textId="77777777" w:rsidR="001325E5" w:rsidRDefault="001325E5" w:rsidP="001557AE">
      <w:pPr>
        <w:pStyle w:val="BodyTextIndent3"/>
        <w:spacing w:line="240" w:lineRule="auto"/>
        <w:jc w:val="right"/>
        <w:rPr>
          <w:rFonts w:ascii="GHEA Grapalat" w:hAnsi="GHEA Grapalat" w:cs="Sylfaen"/>
          <w:b/>
          <w:lang w:val="hy-AM"/>
        </w:rPr>
      </w:pPr>
    </w:p>
    <w:p w14:paraId="055F5558" w14:textId="77777777" w:rsidR="004A5EDC" w:rsidRDefault="004A5EDC" w:rsidP="001557AE">
      <w:pPr>
        <w:pStyle w:val="BodyTextIndent3"/>
        <w:spacing w:line="240" w:lineRule="auto"/>
        <w:jc w:val="right"/>
        <w:rPr>
          <w:rFonts w:ascii="GHEA Grapalat" w:hAnsi="GHEA Grapalat" w:cs="Sylfaen"/>
          <w:b/>
          <w:lang w:val="hy-AM"/>
        </w:rPr>
      </w:pPr>
    </w:p>
    <w:p w14:paraId="51B7E53B" w14:textId="77777777" w:rsidR="004A5EDC" w:rsidRDefault="004A5EDC" w:rsidP="001557AE">
      <w:pPr>
        <w:pStyle w:val="BodyTextIndent3"/>
        <w:spacing w:line="240" w:lineRule="auto"/>
        <w:jc w:val="right"/>
        <w:rPr>
          <w:rFonts w:ascii="GHEA Grapalat" w:hAnsi="GHEA Grapalat" w:cs="Sylfaen"/>
          <w:b/>
          <w:lang w:val="hy-AM"/>
        </w:rPr>
      </w:pPr>
    </w:p>
    <w:p w14:paraId="3622D8E5" w14:textId="3559D11C"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7A3DE4F2"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06EAC">
        <w:rPr>
          <w:rFonts w:ascii="GHEA Grapalat" w:hAnsi="GHEA Grapalat"/>
          <w:b/>
          <w:lang w:val="hy-AM"/>
        </w:rPr>
        <w:t>25/195</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24FC7273" w:rsidR="00B2572B" w:rsidRDefault="0002258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B2572B" w:rsidRPr="005E1F72">
        <w:rPr>
          <w:rFonts w:ascii="GHEA Grapalat" w:hAnsi="GHEA Grapalat" w:cs="Arial"/>
          <w:b/>
          <w:lang w:val="hy-AM"/>
        </w:rPr>
        <w:t xml:space="preserve">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2D76EF43" w14:textId="77777777" w:rsidR="004948B3" w:rsidRPr="0093002B" w:rsidRDefault="004948B3" w:rsidP="004948B3">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6C5A3EC" w14:textId="77777777" w:rsidR="004948B3" w:rsidRPr="0093002B" w:rsidRDefault="004948B3" w:rsidP="004948B3">
      <w:pPr>
        <w:pStyle w:val="NormalWeb"/>
        <w:shd w:val="clear" w:color="auto" w:fill="FFFFFF"/>
        <w:spacing w:before="0" w:beforeAutospacing="0" w:after="0" w:afterAutospacing="0"/>
        <w:ind w:firstLine="375"/>
        <w:rPr>
          <w:rStyle w:val="Strong"/>
          <w:lang w:val="hy-AM"/>
        </w:rPr>
      </w:pPr>
    </w:p>
    <w:p w14:paraId="272E729F"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BF00817" w14:textId="77777777" w:rsidR="004948B3" w:rsidRPr="0093002B" w:rsidRDefault="004948B3" w:rsidP="004948B3">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2733B64" w14:textId="11F2C022" w:rsidR="004948B3" w:rsidRPr="00755612" w:rsidRDefault="004948B3" w:rsidP="004948B3">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606EAC">
        <w:rPr>
          <w:rFonts w:ascii="GHEA Grapalat" w:hAnsi="GHEA Grapalat" w:cs="Arial"/>
          <w:b/>
          <w:sz w:val="20"/>
          <w:szCs w:val="20"/>
          <w:lang w:val="hy-AM"/>
        </w:rPr>
        <w:t>25/195</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19BA276C" w14:textId="77777777" w:rsidR="004948B3" w:rsidRPr="0093002B" w:rsidRDefault="004948B3" w:rsidP="004948B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58727A4"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D087B0B" w14:textId="77777777" w:rsidR="004948B3" w:rsidRPr="0093002B" w:rsidRDefault="004948B3" w:rsidP="004948B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965453D"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D1E12E5"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5C7BDF3" w14:textId="77777777" w:rsidR="004948B3" w:rsidRPr="0093002B" w:rsidRDefault="004948B3" w:rsidP="004948B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2ACED631"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BFBD12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66934CE2" w14:textId="77777777" w:rsidR="004948B3" w:rsidRPr="00965EF3"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6B298746" w14:textId="22F04345" w:rsidR="004948B3" w:rsidRPr="009037A3" w:rsidRDefault="004948B3" w:rsidP="009037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606EAC">
        <w:rPr>
          <w:rFonts w:ascii="GHEA Grapalat" w:hAnsi="GHEA Grapalat" w:cs="Arial"/>
          <w:b/>
          <w:sz w:val="20"/>
          <w:szCs w:val="20"/>
          <w:lang w:val="hy-AM"/>
        </w:rPr>
        <w:t>25/195</w:t>
      </w:r>
      <w:r w:rsidRPr="00965EF3">
        <w:rPr>
          <w:rFonts w:ascii="GHEA Grapalat" w:hAnsi="GHEA Grapalat"/>
          <w:sz w:val="20"/>
          <w:szCs w:val="20"/>
          <w:lang w:val="hy-AM"/>
        </w:rPr>
        <w:t xml:space="preserve"> ծածկագրով </w:t>
      </w:r>
      <w:r w:rsidRPr="009037A3">
        <w:rPr>
          <w:rFonts w:ascii="GHEA Grapalat" w:hAnsi="GHEA Grapalat"/>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8A2C22">
        <w:rPr>
          <w:rFonts w:ascii="GHEA Grapalat" w:hAnsi="GHEA Grapalat" w:cs="Sylfaen"/>
          <w:b/>
          <w:bCs/>
          <w:sz w:val="20"/>
          <w:lang w:val="hy-AM"/>
        </w:rPr>
        <w:t>9</w:t>
      </w:r>
      <w:r w:rsidRPr="009037A3">
        <w:rPr>
          <w:rFonts w:ascii="GHEA Grapalat" w:hAnsi="GHEA Grapalat" w:cs="Sylfaen"/>
          <w:b/>
          <w:bCs/>
          <w:sz w:val="20"/>
          <w:lang w:val="hy-AM"/>
        </w:rPr>
        <w:t>0 (</w:t>
      </w:r>
      <w:r w:rsidR="008A2C22">
        <w:rPr>
          <w:rFonts w:ascii="GHEA Grapalat" w:hAnsi="GHEA Grapalat" w:cs="Sylfaen"/>
          <w:b/>
          <w:bCs/>
          <w:sz w:val="20"/>
          <w:lang w:val="hy-AM"/>
        </w:rPr>
        <w:t>իննսուն</w:t>
      </w:r>
      <w:r w:rsidRPr="009037A3">
        <w:rPr>
          <w:rFonts w:ascii="GHEA Grapalat" w:hAnsi="GHEA Grapalat" w:cs="Sylfaen"/>
          <w:b/>
          <w:bCs/>
          <w:sz w:val="20"/>
          <w:lang w:val="hy-AM"/>
        </w:rPr>
        <w:t xml:space="preserve"> աշխատանքային  օր)</w:t>
      </w:r>
      <w:r w:rsidRPr="009037A3">
        <w:rPr>
          <w:rFonts w:ascii="GHEA Grapalat" w:hAnsi="GHEA Grapalat"/>
          <w:sz w:val="20"/>
          <w:szCs w:val="20"/>
          <w:lang w:val="hy-AM"/>
        </w:rPr>
        <w:t>:</w:t>
      </w:r>
      <w:r w:rsidRPr="009037A3">
        <w:rPr>
          <w:rFonts w:ascii="GHEA Grapalat" w:hAnsi="GHEA Grapalat"/>
          <w:sz w:val="20"/>
          <w:szCs w:val="20"/>
          <w:vertAlign w:val="superscript"/>
          <w:lang w:val="hy-AM"/>
        </w:rPr>
        <w:t>**</w:t>
      </w:r>
      <w:r w:rsidRPr="009037A3">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037A3">
        <w:rPr>
          <w:rFonts w:ascii="GHEA Grapalat" w:eastAsia="Calibri" w:hAnsi="GHEA Grapalat"/>
          <w:sz w:val="20"/>
          <w:szCs w:val="20"/>
          <w:lang w:val="hy-AM"/>
        </w:rPr>
        <w:t xml:space="preserve">գնահատող հանձնաժողովի </w:t>
      </w:r>
      <w:r w:rsidRPr="009037A3">
        <w:rPr>
          <w:rFonts w:ascii="GHEA Grapalat" w:hAnsi="GHEA Grapalat"/>
          <w:sz w:val="20"/>
          <w:szCs w:val="20"/>
          <w:lang w:val="hy-AM"/>
        </w:rPr>
        <w:t xml:space="preserve">քարտուղարի՝ </w:t>
      </w:r>
      <w:hyperlink r:id="rId14" w:history="1">
        <w:r w:rsidR="000848FC">
          <w:rPr>
            <w:rStyle w:val="Hyperlink"/>
            <w:rFonts w:ascii="GHEA Grapalat" w:hAnsi="GHEA Grapalat"/>
            <w:sz w:val="20"/>
            <w:szCs w:val="20"/>
            <w:lang w:val="hy-AM"/>
          </w:rPr>
          <w:t>gor.muradyan@yerevan.am</w:t>
        </w:r>
      </w:hyperlink>
      <w:r w:rsidRPr="009037A3">
        <w:rPr>
          <w:rFonts w:ascii="GHEA Grapalat" w:hAnsi="GHEA Grapalat"/>
          <w:sz w:val="20"/>
          <w:szCs w:val="20"/>
          <w:lang w:val="hy-AM"/>
        </w:rPr>
        <w:t xml:space="preserve">  էլեկտրոնային փոստի հասցեին։     </w:t>
      </w:r>
    </w:p>
    <w:p w14:paraId="33378869"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478E0E9"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C59306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4A2864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4A074297"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392760C"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760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FBB08AA"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54836C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6B3688"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217D4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2CE09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B1ADF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E6CC3A2" w14:textId="77777777" w:rsidR="004948B3" w:rsidRPr="0093002B" w:rsidRDefault="004948B3" w:rsidP="004948B3">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5D9A204D" w14:textId="77777777" w:rsidR="004948B3" w:rsidRDefault="004948B3" w:rsidP="004948B3">
      <w:pPr>
        <w:pStyle w:val="BodyTextIndent3"/>
        <w:spacing w:line="240" w:lineRule="auto"/>
        <w:jc w:val="left"/>
        <w:rPr>
          <w:rFonts w:ascii="GHEA Grapalat" w:hAnsi="GHEA Grapalat" w:cs="Sylfaen"/>
          <w:vertAlign w:val="superscript"/>
          <w:lang w:val="hy-AM"/>
        </w:rPr>
      </w:pPr>
    </w:p>
    <w:p w14:paraId="7CD60CF3" w14:textId="77777777" w:rsidR="004948B3" w:rsidRPr="0093002B" w:rsidRDefault="004948B3" w:rsidP="004948B3">
      <w:pPr>
        <w:pStyle w:val="FootnoteText"/>
        <w:jc w:val="both"/>
        <w:rPr>
          <w:rFonts w:ascii="GHEA Grapalat" w:hAnsi="GHEA Grapalat"/>
          <w:i/>
          <w:sz w:val="18"/>
          <w:szCs w:val="18"/>
          <w:lang w:val="hy-AM"/>
        </w:rPr>
      </w:pPr>
      <w:bookmarkStart w:id="19"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ABBC475" w14:textId="77777777" w:rsidR="004948B3" w:rsidRPr="0093002B" w:rsidRDefault="004948B3" w:rsidP="004948B3">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9"/>
    <w:p w14:paraId="3C4C654F"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7B17233"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63A91163" w14:textId="77777777" w:rsidR="00B352E7" w:rsidRDefault="00B352E7" w:rsidP="009C370D">
      <w:pPr>
        <w:pStyle w:val="BodyTextIndent3"/>
        <w:spacing w:line="240" w:lineRule="auto"/>
        <w:jc w:val="right"/>
        <w:rPr>
          <w:rFonts w:ascii="GHEA Grapalat" w:hAnsi="GHEA Grapalat" w:cs="Sylfaen"/>
          <w:b/>
          <w:lang w:val="hy-AM"/>
        </w:rPr>
      </w:pPr>
    </w:p>
    <w:p w14:paraId="52992453" w14:textId="77777777" w:rsidR="00B352E7" w:rsidRDefault="00B352E7" w:rsidP="009C370D">
      <w:pPr>
        <w:pStyle w:val="BodyTextIndent3"/>
        <w:spacing w:line="240" w:lineRule="auto"/>
        <w:jc w:val="right"/>
        <w:rPr>
          <w:rFonts w:ascii="GHEA Grapalat" w:hAnsi="GHEA Grapalat" w:cs="Sylfaen"/>
          <w:b/>
          <w:lang w:val="hy-AM"/>
        </w:rPr>
      </w:pPr>
    </w:p>
    <w:p w14:paraId="7977118A" w14:textId="77777777" w:rsidR="00B352E7" w:rsidRDefault="00B352E7" w:rsidP="009C370D">
      <w:pPr>
        <w:pStyle w:val="BodyTextIndent3"/>
        <w:spacing w:line="240" w:lineRule="auto"/>
        <w:jc w:val="right"/>
        <w:rPr>
          <w:rFonts w:ascii="GHEA Grapalat" w:hAnsi="GHEA Grapalat" w:cs="Sylfaen"/>
          <w:b/>
          <w:lang w:val="hy-AM"/>
        </w:rPr>
      </w:pPr>
    </w:p>
    <w:p w14:paraId="6822875E" w14:textId="77777777" w:rsidR="00B352E7" w:rsidRDefault="00B352E7" w:rsidP="009C370D">
      <w:pPr>
        <w:pStyle w:val="BodyTextIndent3"/>
        <w:spacing w:line="240" w:lineRule="auto"/>
        <w:jc w:val="right"/>
        <w:rPr>
          <w:rFonts w:ascii="GHEA Grapalat" w:hAnsi="GHEA Grapalat" w:cs="Sylfaen"/>
          <w:b/>
          <w:lang w:val="hy-AM"/>
        </w:rPr>
      </w:pPr>
    </w:p>
    <w:p w14:paraId="712200B4" w14:textId="77777777" w:rsidR="00B352E7" w:rsidRDefault="00B352E7" w:rsidP="009C370D">
      <w:pPr>
        <w:pStyle w:val="BodyTextIndent3"/>
        <w:spacing w:line="240" w:lineRule="auto"/>
        <w:jc w:val="right"/>
        <w:rPr>
          <w:rFonts w:ascii="GHEA Grapalat" w:hAnsi="GHEA Grapalat" w:cs="Sylfaen"/>
          <w:b/>
          <w:lang w:val="hy-AM"/>
        </w:rPr>
      </w:pPr>
    </w:p>
    <w:p w14:paraId="53AA80E7" w14:textId="77777777" w:rsidR="00B352E7" w:rsidRDefault="00B352E7" w:rsidP="009C370D">
      <w:pPr>
        <w:pStyle w:val="BodyTextIndent3"/>
        <w:spacing w:line="240" w:lineRule="auto"/>
        <w:jc w:val="right"/>
        <w:rPr>
          <w:rFonts w:ascii="GHEA Grapalat" w:hAnsi="GHEA Grapalat" w:cs="Sylfaen"/>
          <w:b/>
          <w:lang w:val="hy-AM"/>
        </w:rPr>
      </w:pPr>
    </w:p>
    <w:p w14:paraId="172BCDC4" w14:textId="77777777" w:rsidR="00B352E7" w:rsidRDefault="00B352E7" w:rsidP="009C370D">
      <w:pPr>
        <w:pStyle w:val="BodyTextIndent3"/>
        <w:spacing w:line="240" w:lineRule="auto"/>
        <w:jc w:val="right"/>
        <w:rPr>
          <w:rFonts w:ascii="GHEA Grapalat" w:hAnsi="GHEA Grapalat" w:cs="Sylfaen"/>
          <w:b/>
          <w:lang w:val="hy-AM"/>
        </w:rPr>
      </w:pPr>
    </w:p>
    <w:p w14:paraId="33933B7A" w14:textId="77777777" w:rsidR="00B352E7" w:rsidRDefault="00B352E7" w:rsidP="009C370D">
      <w:pPr>
        <w:pStyle w:val="BodyTextIndent3"/>
        <w:spacing w:line="240" w:lineRule="auto"/>
        <w:jc w:val="right"/>
        <w:rPr>
          <w:rFonts w:ascii="GHEA Grapalat" w:hAnsi="GHEA Grapalat" w:cs="Sylfaen"/>
          <w:b/>
          <w:lang w:val="hy-AM"/>
        </w:rPr>
      </w:pPr>
    </w:p>
    <w:p w14:paraId="4A9F432E" w14:textId="77777777" w:rsidR="00B352E7" w:rsidRDefault="00B352E7" w:rsidP="009C370D">
      <w:pPr>
        <w:pStyle w:val="BodyTextIndent3"/>
        <w:spacing w:line="240" w:lineRule="auto"/>
        <w:jc w:val="right"/>
        <w:rPr>
          <w:rFonts w:ascii="GHEA Grapalat" w:hAnsi="GHEA Grapalat" w:cs="Sylfaen"/>
          <w:b/>
          <w:lang w:val="hy-AM"/>
        </w:rPr>
      </w:pPr>
    </w:p>
    <w:p w14:paraId="06190A03" w14:textId="77777777" w:rsidR="00B352E7" w:rsidRDefault="00B352E7" w:rsidP="009C370D">
      <w:pPr>
        <w:pStyle w:val="BodyTextIndent3"/>
        <w:spacing w:line="240" w:lineRule="auto"/>
        <w:jc w:val="right"/>
        <w:rPr>
          <w:rFonts w:ascii="GHEA Grapalat" w:hAnsi="GHEA Grapalat" w:cs="Sylfaen"/>
          <w:b/>
          <w:lang w:val="hy-AM"/>
        </w:rPr>
      </w:pPr>
    </w:p>
    <w:p w14:paraId="20A63CAF" w14:textId="77777777" w:rsidR="00B352E7" w:rsidRDefault="00B352E7" w:rsidP="009C370D">
      <w:pPr>
        <w:pStyle w:val="BodyTextIndent3"/>
        <w:spacing w:line="240" w:lineRule="auto"/>
        <w:jc w:val="right"/>
        <w:rPr>
          <w:rFonts w:ascii="GHEA Grapalat" w:hAnsi="GHEA Grapalat" w:cs="Sylfaen"/>
          <w:b/>
          <w:lang w:val="hy-AM"/>
        </w:rPr>
      </w:pPr>
    </w:p>
    <w:p w14:paraId="6217C389" w14:textId="77777777" w:rsidR="00B352E7" w:rsidRDefault="00B352E7" w:rsidP="009C370D">
      <w:pPr>
        <w:pStyle w:val="BodyTextIndent3"/>
        <w:spacing w:line="240" w:lineRule="auto"/>
        <w:jc w:val="right"/>
        <w:rPr>
          <w:rFonts w:ascii="GHEA Grapalat" w:hAnsi="GHEA Grapalat" w:cs="Sylfaen"/>
          <w:b/>
          <w:lang w:val="hy-AM"/>
        </w:rPr>
      </w:pPr>
    </w:p>
    <w:p w14:paraId="7C14F31E" w14:textId="77777777" w:rsidR="00B352E7" w:rsidRDefault="00B352E7" w:rsidP="009C370D">
      <w:pPr>
        <w:pStyle w:val="BodyTextIndent3"/>
        <w:spacing w:line="240" w:lineRule="auto"/>
        <w:jc w:val="right"/>
        <w:rPr>
          <w:rFonts w:ascii="GHEA Grapalat" w:hAnsi="GHEA Grapalat" w:cs="Sylfaen"/>
          <w:b/>
          <w:lang w:val="hy-AM"/>
        </w:rPr>
      </w:pPr>
    </w:p>
    <w:p w14:paraId="3ACEFD3B" w14:textId="77777777" w:rsidR="00B352E7" w:rsidRDefault="00B352E7" w:rsidP="009C370D">
      <w:pPr>
        <w:pStyle w:val="BodyTextIndent3"/>
        <w:spacing w:line="240" w:lineRule="auto"/>
        <w:jc w:val="right"/>
        <w:rPr>
          <w:rFonts w:ascii="GHEA Grapalat" w:hAnsi="GHEA Grapalat" w:cs="Sylfaen"/>
          <w:b/>
          <w:lang w:val="hy-AM"/>
        </w:rPr>
      </w:pPr>
    </w:p>
    <w:p w14:paraId="674D867A" w14:textId="77777777" w:rsidR="00B352E7" w:rsidRDefault="00B352E7" w:rsidP="009C370D">
      <w:pPr>
        <w:pStyle w:val="BodyTextIndent3"/>
        <w:spacing w:line="240" w:lineRule="auto"/>
        <w:jc w:val="right"/>
        <w:rPr>
          <w:rFonts w:ascii="GHEA Grapalat" w:hAnsi="GHEA Grapalat" w:cs="Sylfaen"/>
          <w:b/>
          <w:lang w:val="hy-AM"/>
        </w:rPr>
      </w:pPr>
    </w:p>
    <w:p w14:paraId="666B645E" w14:textId="77777777" w:rsidR="00B352E7" w:rsidRDefault="00B352E7" w:rsidP="009C370D">
      <w:pPr>
        <w:pStyle w:val="BodyTextIndent3"/>
        <w:spacing w:line="240" w:lineRule="auto"/>
        <w:jc w:val="right"/>
        <w:rPr>
          <w:rFonts w:ascii="GHEA Grapalat" w:hAnsi="GHEA Grapalat" w:cs="Sylfaen"/>
          <w:b/>
          <w:lang w:val="hy-AM"/>
        </w:rPr>
      </w:pPr>
    </w:p>
    <w:p w14:paraId="4389A7D9" w14:textId="77777777" w:rsidR="00B352E7" w:rsidRDefault="00B352E7" w:rsidP="009C370D">
      <w:pPr>
        <w:pStyle w:val="BodyTextIndent3"/>
        <w:spacing w:line="240" w:lineRule="auto"/>
        <w:jc w:val="right"/>
        <w:rPr>
          <w:rFonts w:ascii="GHEA Grapalat" w:hAnsi="GHEA Grapalat" w:cs="Sylfaen"/>
          <w:b/>
          <w:lang w:val="hy-AM"/>
        </w:rPr>
      </w:pPr>
    </w:p>
    <w:p w14:paraId="775F385E" w14:textId="77777777" w:rsidR="00B352E7" w:rsidRDefault="00B352E7" w:rsidP="009C370D">
      <w:pPr>
        <w:pStyle w:val="BodyTextIndent3"/>
        <w:spacing w:line="240" w:lineRule="auto"/>
        <w:jc w:val="right"/>
        <w:rPr>
          <w:rFonts w:ascii="GHEA Grapalat" w:hAnsi="GHEA Grapalat" w:cs="Sylfaen"/>
          <w:b/>
          <w:lang w:val="hy-AM"/>
        </w:rPr>
      </w:pPr>
    </w:p>
    <w:p w14:paraId="4764639D" w14:textId="77777777" w:rsidR="00B352E7" w:rsidRDefault="00B352E7" w:rsidP="009C370D">
      <w:pPr>
        <w:pStyle w:val="BodyTextIndent3"/>
        <w:spacing w:line="240" w:lineRule="auto"/>
        <w:jc w:val="right"/>
        <w:rPr>
          <w:rFonts w:ascii="GHEA Grapalat" w:hAnsi="GHEA Grapalat" w:cs="Sylfaen"/>
          <w:b/>
          <w:lang w:val="hy-AM"/>
        </w:rPr>
      </w:pPr>
    </w:p>
    <w:p w14:paraId="6340B88F" w14:textId="77777777" w:rsidR="00B352E7" w:rsidRDefault="00B352E7" w:rsidP="009C370D">
      <w:pPr>
        <w:pStyle w:val="BodyTextIndent3"/>
        <w:spacing w:line="240" w:lineRule="auto"/>
        <w:jc w:val="right"/>
        <w:rPr>
          <w:rFonts w:ascii="GHEA Grapalat" w:hAnsi="GHEA Grapalat" w:cs="Sylfaen"/>
          <w:b/>
          <w:lang w:val="hy-AM"/>
        </w:rPr>
      </w:pPr>
    </w:p>
    <w:p w14:paraId="0AE29948" w14:textId="77777777" w:rsidR="00B352E7" w:rsidRDefault="00B352E7" w:rsidP="009C370D">
      <w:pPr>
        <w:pStyle w:val="BodyTextIndent3"/>
        <w:spacing w:line="240" w:lineRule="auto"/>
        <w:jc w:val="right"/>
        <w:rPr>
          <w:rFonts w:ascii="GHEA Grapalat" w:hAnsi="GHEA Grapalat" w:cs="Sylfaen"/>
          <w:b/>
          <w:lang w:val="hy-AM"/>
        </w:rPr>
      </w:pPr>
    </w:p>
    <w:p w14:paraId="6F148BC2" w14:textId="77777777" w:rsidR="00B352E7" w:rsidRDefault="00B352E7" w:rsidP="009C370D">
      <w:pPr>
        <w:pStyle w:val="BodyTextIndent3"/>
        <w:spacing w:line="240" w:lineRule="auto"/>
        <w:jc w:val="right"/>
        <w:rPr>
          <w:rFonts w:ascii="GHEA Grapalat" w:hAnsi="GHEA Grapalat" w:cs="Sylfaen"/>
          <w:b/>
          <w:lang w:val="hy-AM"/>
        </w:rPr>
      </w:pPr>
    </w:p>
    <w:p w14:paraId="4F544C87" w14:textId="77777777" w:rsidR="00B352E7" w:rsidRDefault="00B352E7" w:rsidP="009C370D">
      <w:pPr>
        <w:pStyle w:val="BodyTextIndent3"/>
        <w:spacing w:line="240" w:lineRule="auto"/>
        <w:jc w:val="right"/>
        <w:rPr>
          <w:rFonts w:ascii="GHEA Grapalat" w:hAnsi="GHEA Grapalat" w:cs="Sylfaen"/>
          <w:b/>
          <w:lang w:val="hy-AM"/>
        </w:rPr>
      </w:pPr>
    </w:p>
    <w:p w14:paraId="167FAD69" w14:textId="77777777" w:rsidR="00B352E7" w:rsidRDefault="00B352E7" w:rsidP="009C370D">
      <w:pPr>
        <w:pStyle w:val="BodyTextIndent3"/>
        <w:spacing w:line="240" w:lineRule="auto"/>
        <w:jc w:val="right"/>
        <w:rPr>
          <w:rFonts w:ascii="GHEA Grapalat" w:hAnsi="GHEA Grapalat" w:cs="Sylfaen"/>
          <w:b/>
          <w:lang w:val="hy-AM"/>
        </w:rPr>
      </w:pPr>
    </w:p>
    <w:p w14:paraId="301B28B5" w14:textId="77777777" w:rsidR="00B352E7" w:rsidRDefault="00B352E7" w:rsidP="009C370D">
      <w:pPr>
        <w:pStyle w:val="BodyTextIndent3"/>
        <w:spacing w:line="240" w:lineRule="auto"/>
        <w:jc w:val="right"/>
        <w:rPr>
          <w:rFonts w:ascii="GHEA Grapalat" w:hAnsi="GHEA Grapalat" w:cs="Sylfaen"/>
          <w:b/>
          <w:lang w:val="hy-AM"/>
        </w:rPr>
      </w:pPr>
    </w:p>
    <w:p w14:paraId="0E7CD84B" w14:textId="77777777" w:rsidR="00B352E7" w:rsidRDefault="00B352E7" w:rsidP="009C370D">
      <w:pPr>
        <w:pStyle w:val="BodyTextIndent3"/>
        <w:spacing w:line="240" w:lineRule="auto"/>
        <w:jc w:val="right"/>
        <w:rPr>
          <w:rFonts w:ascii="GHEA Grapalat" w:hAnsi="GHEA Grapalat" w:cs="Sylfaen"/>
          <w:b/>
          <w:lang w:val="hy-AM"/>
        </w:rPr>
      </w:pPr>
    </w:p>
    <w:p w14:paraId="37342DA2" w14:textId="77777777" w:rsidR="00B352E7" w:rsidRDefault="00B352E7" w:rsidP="009C370D">
      <w:pPr>
        <w:pStyle w:val="BodyTextIndent3"/>
        <w:spacing w:line="240" w:lineRule="auto"/>
        <w:jc w:val="right"/>
        <w:rPr>
          <w:rFonts w:ascii="GHEA Grapalat" w:hAnsi="GHEA Grapalat" w:cs="Sylfaen"/>
          <w:b/>
          <w:lang w:val="hy-AM"/>
        </w:rPr>
      </w:pPr>
    </w:p>
    <w:p w14:paraId="6ADF099C" w14:textId="77777777" w:rsidR="00B352E7" w:rsidRDefault="00B352E7" w:rsidP="009C370D">
      <w:pPr>
        <w:pStyle w:val="BodyTextIndent3"/>
        <w:spacing w:line="240" w:lineRule="auto"/>
        <w:jc w:val="right"/>
        <w:rPr>
          <w:rFonts w:ascii="GHEA Grapalat" w:hAnsi="GHEA Grapalat" w:cs="Sylfaen"/>
          <w:b/>
          <w:lang w:val="hy-AM"/>
        </w:rPr>
      </w:pPr>
    </w:p>
    <w:p w14:paraId="22C80968" w14:textId="77777777" w:rsidR="00B352E7" w:rsidRDefault="00B352E7" w:rsidP="009C370D">
      <w:pPr>
        <w:pStyle w:val="BodyTextIndent3"/>
        <w:spacing w:line="240" w:lineRule="auto"/>
        <w:jc w:val="right"/>
        <w:rPr>
          <w:rFonts w:ascii="GHEA Grapalat" w:hAnsi="GHEA Grapalat" w:cs="Sylfaen"/>
          <w:b/>
          <w:lang w:val="hy-AM"/>
        </w:rPr>
      </w:pPr>
    </w:p>
    <w:p w14:paraId="5E5CCF53" w14:textId="77777777" w:rsidR="00B352E7" w:rsidRDefault="00B352E7" w:rsidP="009C370D">
      <w:pPr>
        <w:pStyle w:val="BodyTextIndent3"/>
        <w:spacing w:line="240" w:lineRule="auto"/>
        <w:jc w:val="right"/>
        <w:rPr>
          <w:rFonts w:ascii="GHEA Grapalat" w:hAnsi="GHEA Grapalat" w:cs="Sylfaen"/>
          <w:b/>
          <w:lang w:val="hy-AM"/>
        </w:rPr>
      </w:pPr>
    </w:p>
    <w:p w14:paraId="43960F2A" w14:textId="77777777" w:rsidR="00B352E7" w:rsidRDefault="00B352E7" w:rsidP="009C370D">
      <w:pPr>
        <w:pStyle w:val="BodyTextIndent3"/>
        <w:spacing w:line="240" w:lineRule="auto"/>
        <w:jc w:val="right"/>
        <w:rPr>
          <w:rFonts w:ascii="GHEA Grapalat" w:hAnsi="GHEA Grapalat" w:cs="Sylfaen"/>
          <w:b/>
          <w:lang w:val="hy-AM"/>
        </w:rPr>
      </w:pPr>
    </w:p>
    <w:p w14:paraId="55D4ACD2" w14:textId="77777777" w:rsidR="00B352E7" w:rsidRDefault="00B352E7" w:rsidP="009C370D">
      <w:pPr>
        <w:pStyle w:val="BodyTextIndent3"/>
        <w:spacing w:line="240" w:lineRule="auto"/>
        <w:jc w:val="right"/>
        <w:rPr>
          <w:rFonts w:ascii="GHEA Grapalat" w:hAnsi="GHEA Grapalat" w:cs="Sylfaen"/>
          <w:b/>
          <w:lang w:val="hy-AM"/>
        </w:rPr>
      </w:pPr>
    </w:p>
    <w:p w14:paraId="2E72F9A4" w14:textId="77777777" w:rsidR="00F920B8" w:rsidRDefault="00F920B8" w:rsidP="009C370D">
      <w:pPr>
        <w:pStyle w:val="BodyTextIndent3"/>
        <w:spacing w:line="240" w:lineRule="auto"/>
        <w:jc w:val="right"/>
        <w:rPr>
          <w:rFonts w:ascii="GHEA Grapalat" w:hAnsi="GHEA Grapalat" w:cs="Sylfaen"/>
          <w:b/>
          <w:lang w:val="hy-AM"/>
        </w:rPr>
      </w:pPr>
    </w:p>
    <w:p w14:paraId="25FE200E" w14:textId="77777777" w:rsidR="00F920B8" w:rsidRDefault="00F920B8" w:rsidP="009C370D">
      <w:pPr>
        <w:pStyle w:val="BodyTextIndent3"/>
        <w:spacing w:line="240" w:lineRule="auto"/>
        <w:jc w:val="right"/>
        <w:rPr>
          <w:rFonts w:ascii="GHEA Grapalat" w:hAnsi="GHEA Grapalat" w:cs="Sylfaen"/>
          <w:b/>
          <w:lang w:val="hy-AM"/>
        </w:rPr>
      </w:pPr>
    </w:p>
    <w:p w14:paraId="77195DA4" w14:textId="77777777" w:rsidR="00F920B8" w:rsidRDefault="00F920B8" w:rsidP="009C370D">
      <w:pPr>
        <w:pStyle w:val="BodyTextIndent3"/>
        <w:spacing w:line="240" w:lineRule="auto"/>
        <w:jc w:val="right"/>
        <w:rPr>
          <w:rFonts w:ascii="GHEA Grapalat" w:hAnsi="GHEA Grapalat" w:cs="Sylfaen"/>
          <w:b/>
          <w:lang w:val="hy-AM"/>
        </w:rPr>
      </w:pPr>
    </w:p>
    <w:p w14:paraId="2A13E38B" w14:textId="77777777" w:rsidR="00F920B8" w:rsidRDefault="00F920B8" w:rsidP="009C370D">
      <w:pPr>
        <w:pStyle w:val="BodyTextIndent3"/>
        <w:spacing w:line="240" w:lineRule="auto"/>
        <w:jc w:val="right"/>
        <w:rPr>
          <w:rFonts w:ascii="GHEA Grapalat" w:hAnsi="GHEA Grapalat" w:cs="Sylfaen"/>
          <w:b/>
          <w:lang w:val="hy-AM"/>
        </w:rPr>
      </w:pPr>
    </w:p>
    <w:p w14:paraId="06C67AD0" w14:textId="77777777" w:rsidR="00F920B8" w:rsidRDefault="00F920B8" w:rsidP="009C370D">
      <w:pPr>
        <w:pStyle w:val="BodyTextIndent3"/>
        <w:spacing w:line="240" w:lineRule="auto"/>
        <w:jc w:val="right"/>
        <w:rPr>
          <w:rFonts w:ascii="GHEA Grapalat" w:hAnsi="GHEA Grapalat" w:cs="Sylfaen"/>
          <w:b/>
          <w:lang w:val="hy-AM"/>
        </w:rPr>
      </w:pPr>
    </w:p>
    <w:p w14:paraId="5C900359" w14:textId="77777777" w:rsidR="00F920B8" w:rsidRDefault="00F920B8" w:rsidP="009C370D">
      <w:pPr>
        <w:pStyle w:val="BodyTextIndent3"/>
        <w:spacing w:line="240" w:lineRule="auto"/>
        <w:jc w:val="right"/>
        <w:rPr>
          <w:rFonts w:ascii="GHEA Grapalat" w:hAnsi="GHEA Grapalat" w:cs="Sylfaen"/>
          <w:b/>
          <w:lang w:val="hy-AM"/>
        </w:rPr>
      </w:pPr>
    </w:p>
    <w:p w14:paraId="1405C8E4" w14:textId="77777777" w:rsidR="00F920B8" w:rsidRDefault="00F920B8" w:rsidP="009C370D">
      <w:pPr>
        <w:pStyle w:val="BodyTextIndent3"/>
        <w:spacing w:line="240" w:lineRule="auto"/>
        <w:jc w:val="right"/>
        <w:rPr>
          <w:rFonts w:ascii="GHEA Grapalat" w:hAnsi="GHEA Grapalat" w:cs="Sylfaen"/>
          <w:b/>
          <w:lang w:val="hy-AM"/>
        </w:rPr>
      </w:pPr>
    </w:p>
    <w:p w14:paraId="267E81EA" w14:textId="77777777" w:rsidR="00F920B8" w:rsidRDefault="00F920B8" w:rsidP="009C370D">
      <w:pPr>
        <w:pStyle w:val="BodyTextIndent3"/>
        <w:spacing w:line="240" w:lineRule="auto"/>
        <w:jc w:val="right"/>
        <w:rPr>
          <w:rFonts w:ascii="GHEA Grapalat" w:hAnsi="GHEA Grapalat" w:cs="Sylfaen"/>
          <w:b/>
          <w:lang w:val="hy-AM"/>
        </w:rPr>
      </w:pPr>
    </w:p>
    <w:p w14:paraId="71BCF139" w14:textId="77777777" w:rsidR="00F920B8" w:rsidRDefault="00F920B8" w:rsidP="009C370D">
      <w:pPr>
        <w:pStyle w:val="BodyTextIndent3"/>
        <w:spacing w:line="240" w:lineRule="auto"/>
        <w:jc w:val="right"/>
        <w:rPr>
          <w:rFonts w:ascii="GHEA Grapalat" w:hAnsi="GHEA Grapalat" w:cs="Sylfaen"/>
          <w:b/>
          <w:lang w:val="hy-AM"/>
        </w:rPr>
      </w:pPr>
    </w:p>
    <w:p w14:paraId="3CA01005" w14:textId="77777777" w:rsidR="00F920B8" w:rsidRDefault="00F920B8" w:rsidP="009C370D">
      <w:pPr>
        <w:pStyle w:val="BodyTextIndent3"/>
        <w:spacing w:line="240" w:lineRule="auto"/>
        <w:jc w:val="right"/>
        <w:rPr>
          <w:rFonts w:ascii="GHEA Grapalat" w:hAnsi="GHEA Grapalat" w:cs="Sylfaen"/>
          <w:b/>
          <w:lang w:val="hy-AM"/>
        </w:rPr>
      </w:pPr>
    </w:p>
    <w:p w14:paraId="2674C44C" w14:textId="77777777" w:rsidR="00F920B8" w:rsidRDefault="00F920B8" w:rsidP="009C370D">
      <w:pPr>
        <w:pStyle w:val="BodyTextIndent3"/>
        <w:spacing w:line="240" w:lineRule="auto"/>
        <w:jc w:val="right"/>
        <w:rPr>
          <w:rFonts w:ascii="GHEA Grapalat" w:hAnsi="GHEA Grapalat" w:cs="Sylfaen"/>
          <w:b/>
          <w:lang w:val="hy-AM"/>
        </w:rPr>
      </w:pPr>
    </w:p>
    <w:p w14:paraId="28F298C9" w14:textId="77777777" w:rsidR="00F920B8" w:rsidRDefault="00F920B8" w:rsidP="009C370D">
      <w:pPr>
        <w:pStyle w:val="BodyTextIndent3"/>
        <w:spacing w:line="240" w:lineRule="auto"/>
        <w:jc w:val="right"/>
        <w:rPr>
          <w:rFonts w:ascii="GHEA Grapalat" w:hAnsi="GHEA Grapalat" w:cs="Sylfaen"/>
          <w:b/>
          <w:lang w:val="hy-AM"/>
        </w:rPr>
      </w:pPr>
    </w:p>
    <w:p w14:paraId="01F2491E" w14:textId="77777777" w:rsidR="00F920B8" w:rsidRDefault="00F920B8" w:rsidP="009C370D">
      <w:pPr>
        <w:pStyle w:val="BodyTextIndent3"/>
        <w:spacing w:line="240" w:lineRule="auto"/>
        <w:jc w:val="right"/>
        <w:rPr>
          <w:rFonts w:ascii="GHEA Grapalat" w:hAnsi="GHEA Grapalat" w:cs="Sylfaen"/>
          <w:b/>
          <w:lang w:val="hy-AM"/>
        </w:rPr>
      </w:pPr>
    </w:p>
    <w:p w14:paraId="5B3A374F" w14:textId="77777777" w:rsidR="00F920B8" w:rsidRDefault="00F920B8" w:rsidP="009C370D">
      <w:pPr>
        <w:pStyle w:val="BodyTextIndent3"/>
        <w:spacing w:line="240" w:lineRule="auto"/>
        <w:jc w:val="right"/>
        <w:rPr>
          <w:rFonts w:ascii="GHEA Grapalat" w:hAnsi="GHEA Grapalat" w:cs="Sylfaen"/>
          <w:b/>
          <w:lang w:val="hy-AM"/>
        </w:rPr>
      </w:pPr>
    </w:p>
    <w:p w14:paraId="41BA7C9B" w14:textId="77777777" w:rsidR="00F920B8" w:rsidRDefault="00F920B8" w:rsidP="009C370D">
      <w:pPr>
        <w:pStyle w:val="BodyTextIndent3"/>
        <w:spacing w:line="240" w:lineRule="auto"/>
        <w:jc w:val="right"/>
        <w:rPr>
          <w:rFonts w:ascii="GHEA Grapalat" w:hAnsi="GHEA Grapalat" w:cs="Sylfaen"/>
          <w:b/>
          <w:lang w:val="hy-AM"/>
        </w:rPr>
      </w:pPr>
    </w:p>
    <w:p w14:paraId="200BB8BF" w14:textId="77777777" w:rsidR="00F920B8" w:rsidRDefault="00F920B8" w:rsidP="009C370D">
      <w:pPr>
        <w:pStyle w:val="BodyTextIndent3"/>
        <w:spacing w:line="240" w:lineRule="auto"/>
        <w:jc w:val="right"/>
        <w:rPr>
          <w:rFonts w:ascii="GHEA Grapalat" w:hAnsi="GHEA Grapalat" w:cs="Sylfaen"/>
          <w:b/>
          <w:lang w:val="hy-AM"/>
        </w:rPr>
      </w:pPr>
    </w:p>
    <w:p w14:paraId="33D28D2C" w14:textId="77777777" w:rsidR="00F920B8" w:rsidRDefault="00F920B8" w:rsidP="009C370D">
      <w:pPr>
        <w:pStyle w:val="BodyTextIndent3"/>
        <w:spacing w:line="240" w:lineRule="auto"/>
        <w:jc w:val="right"/>
        <w:rPr>
          <w:rFonts w:ascii="GHEA Grapalat" w:hAnsi="GHEA Grapalat" w:cs="Sylfaen"/>
          <w:b/>
          <w:lang w:val="hy-AM"/>
        </w:rPr>
      </w:pPr>
    </w:p>
    <w:p w14:paraId="2983314B" w14:textId="77777777" w:rsidR="00F920B8" w:rsidRDefault="00F920B8" w:rsidP="009C370D">
      <w:pPr>
        <w:pStyle w:val="BodyTextIndent3"/>
        <w:spacing w:line="240" w:lineRule="auto"/>
        <w:jc w:val="right"/>
        <w:rPr>
          <w:rFonts w:ascii="GHEA Grapalat" w:hAnsi="GHEA Grapalat" w:cs="Sylfaen"/>
          <w:b/>
          <w:lang w:val="hy-AM"/>
        </w:rPr>
      </w:pPr>
    </w:p>
    <w:p w14:paraId="0366EB59" w14:textId="77777777" w:rsidR="00F920B8" w:rsidRDefault="00F920B8" w:rsidP="009C370D">
      <w:pPr>
        <w:pStyle w:val="BodyTextIndent3"/>
        <w:spacing w:line="240" w:lineRule="auto"/>
        <w:jc w:val="right"/>
        <w:rPr>
          <w:rFonts w:ascii="GHEA Grapalat" w:hAnsi="GHEA Grapalat" w:cs="Sylfaen"/>
          <w:b/>
          <w:lang w:val="hy-AM"/>
        </w:rPr>
      </w:pPr>
    </w:p>
    <w:p w14:paraId="4CAF2598" w14:textId="77777777" w:rsidR="00F920B8" w:rsidRDefault="00F920B8" w:rsidP="009C370D">
      <w:pPr>
        <w:pStyle w:val="BodyTextIndent3"/>
        <w:spacing w:line="240" w:lineRule="auto"/>
        <w:jc w:val="right"/>
        <w:rPr>
          <w:rFonts w:ascii="GHEA Grapalat" w:hAnsi="GHEA Grapalat" w:cs="Sylfaen"/>
          <w:b/>
          <w:lang w:val="hy-AM"/>
        </w:rPr>
      </w:pPr>
    </w:p>
    <w:p w14:paraId="6308B519" w14:textId="77777777" w:rsidR="00F920B8" w:rsidRDefault="00F920B8" w:rsidP="009C370D">
      <w:pPr>
        <w:pStyle w:val="BodyTextIndent3"/>
        <w:spacing w:line="240" w:lineRule="auto"/>
        <w:jc w:val="right"/>
        <w:rPr>
          <w:rFonts w:ascii="GHEA Grapalat" w:hAnsi="GHEA Grapalat" w:cs="Sylfaen"/>
          <w:b/>
          <w:lang w:val="hy-AM"/>
        </w:rPr>
      </w:pPr>
    </w:p>
    <w:p w14:paraId="23946982" w14:textId="77777777" w:rsidR="00F920B8" w:rsidRDefault="00F920B8" w:rsidP="009C370D">
      <w:pPr>
        <w:pStyle w:val="BodyTextIndent3"/>
        <w:spacing w:line="240" w:lineRule="auto"/>
        <w:jc w:val="right"/>
        <w:rPr>
          <w:rFonts w:ascii="GHEA Grapalat" w:hAnsi="GHEA Grapalat" w:cs="Sylfaen"/>
          <w:b/>
          <w:lang w:val="hy-AM"/>
        </w:rPr>
      </w:pPr>
    </w:p>
    <w:p w14:paraId="45B77AFB" w14:textId="60186981"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2CA1B174"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606EAC">
        <w:rPr>
          <w:rFonts w:ascii="GHEA Grapalat" w:hAnsi="GHEA Grapalat"/>
          <w:b/>
          <w:lang w:val="hy-AM"/>
        </w:rPr>
        <w:t>25/195</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62539BCE" w:rsidR="009C370D" w:rsidRPr="00734A5D" w:rsidRDefault="0002258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9C370D" w:rsidRPr="00734A5D">
        <w:rPr>
          <w:rFonts w:ascii="GHEA Grapalat" w:hAnsi="GHEA Grapalat" w:cs="Arial"/>
          <w:b/>
          <w:lang w:val="hy-AM"/>
        </w:rPr>
        <w:t xml:space="preserve"> </w:t>
      </w:r>
      <w:r w:rsidR="009C370D" w:rsidRPr="00734A5D">
        <w:rPr>
          <w:rFonts w:ascii="GHEA Grapalat" w:hAnsi="GHEA Grapalat" w:cs="Sylfaen"/>
          <w:b/>
          <w:lang w:val="hy-AM"/>
        </w:rPr>
        <w:t>հրավերի</w:t>
      </w:r>
    </w:p>
    <w:p w14:paraId="7A58C04D"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39D631D3" w14:textId="77777777" w:rsidR="007A5E2D" w:rsidRPr="00734A5D"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69423C33" w14:textId="77777777" w:rsidR="00091EBC" w:rsidRPr="00734A5D"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11D85C"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40A62DEB" w14:textId="77777777" w:rsidR="00091EBC" w:rsidRPr="00734A5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423C6ACF" w14:textId="77777777" w:rsidR="00F27778" w:rsidRPr="00734A5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lang w:val="hy-AM"/>
        </w:rPr>
        <w:t>գնման ընթացակարգի</w:t>
      </w:r>
      <w:r w:rsidRPr="00734A5D">
        <w:rPr>
          <w:rStyle w:val="Strong"/>
          <w:rFonts w:ascii="GHEA Grapalat" w:hAnsi="GHEA Grapalat"/>
          <w:b w:val="0"/>
          <w:bCs w:val="0"/>
          <w:sz w:val="20"/>
          <w:szCs w:val="20"/>
          <w:lang w:val="hy-AM"/>
        </w:rPr>
        <w:t xml:space="preserve"> արդյունքում</w:t>
      </w:r>
      <w:r w:rsidR="00091EBC"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lang w:val="hy-AM"/>
        </w:rPr>
        <w:t xml:space="preserve"> </w:t>
      </w:r>
    </w:p>
    <w:p w14:paraId="22DA6A42" w14:textId="77777777" w:rsidR="00F27778" w:rsidRPr="00734A5D" w:rsidRDefault="00F27778" w:rsidP="00091EBC">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302B1E66" w14:textId="2A32878A" w:rsidR="00F27778"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 xml:space="preserve">ցիպալ) </w:t>
      </w:r>
      <w:r w:rsidR="00F27778" w:rsidRPr="00734A5D">
        <w:rPr>
          <w:rStyle w:val="Strong"/>
          <w:rFonts w:ascii="GHEA Grapalat" w:hAnsi="GHEA Grapalat"/>
          <w:b w:val="0"/>
          <w:bCs w:val="0"/>
          <w:sz w:val="20"/>
          <w:szCs w:val="20"/>
          <w:lang w:val="hy-AM"/>
        </w:rPr>
        <w:t xml:space="preserve">կողմից կնքվելիք </w:t>
      </w:r>
      <w:r w:rsidR="007A5E2D" w:rsidRPr="00734A5D">
        <w:rPr>
          <w:rStyle w:val="Strong"/>
          <w:rFonts w:ascii="GHEA Grapalat" w:hAnsi="GHEA Grapalat"/>
          <w:b w:val="0"/>
          <w:bCs w:val="0"/>
          <w:sz w:val="20"/>
          <w:szCs w:val="20"/>
          <w:lang w:val="hy-AM"/>
        </w:rPr>
        <w:t>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t xml:space="preserve">           </w:t>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t xml:space="preserve">  </w:t>
      </w:r>
      <w:r w:rsidR="00F27778"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 xml:space="preserve"> </w:t>
      </w:r>
      <w:r w:rsidR="00F27778" w:rsidRPr="00734A5D">
        <w:rPr>
          <w:rStyle w:val="Strong"/>
          <w:rFonts w:ascii="GHEA Grapalat" w:hAnsi="GHEA Grapalat"/>
          <w:b w:val="0"/>
          <w:bCs w:val="0"/>
          <w:sz w:val="20"/>
          <w:szCs w:val="20"/>
          <w:lang w:val="hy-AM"/>
        </w:rPr>
        <w:tab/>
        <w:t xml:space="preserve">            </w:t>
      </w:r>
      <w:r w:rsidR="00E23921"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013A0048" w14:textId="77777777" w:rsidR="00091EBC" w:rsidRPr="00734A5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w:t>
      </w:r>
      <w:r w:rsidR="00091EBC" w:rsidRPr="00734A5D">
        <w:rPr>
          <w:rStyle w:val="Strong"/>
          <w:rFonts w:ascii="GHEA Grapalat" w:hAnsi="GHEA Grapalat"/>
          <w:b w:val="0"/>
          <w:bCs w:val="0"/>
          <w:sz w:val="20"/>
          <w:szCs w:val="20"/>
          <w:lang w:val="hy-AM"/>
        </w:rPr>
        <w:t xml:space="preserve"> </w:t>
      </w:r>
      <w:r w:rsidRPr="00734A5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734A5D">
        <w:rPr>
          <w:rStyle w:val="Strong"/>
          <w:rFonts w:ascii="GHEA Grapalat" w:hAnsi="GHEA Grapalat"/>
          <w:b w:val="0"/>
          <w:bCs w:val="0"/>
          <w:sz w:val="20"/>
          <w:szCs w:val="20"/>
          <w:lang w:val="hy-AM"/>
        </w:rPr>
        <w:t xml:space="preserve">ման ապահովում </w:t>
      </w:r>
      <w:r w:rsidR="00091EBC" w:rsidRPr="00734A5D">
        <w:rPr>
          <w:rStyle w:val="Strong"/>
          <w:rFonts w:ascii="GHEA Grapalat" w:hAnsi="GHEA Grapalat"/>
          <w:b w:val="0"/>
          <w:bCs w:val="0"/>
          <w:sz w:val="20"/>
          <w:szCs w:val="20"/>
          <w:lang w:val="hy-AM"/>
        </w:rPr>
        <w:t>(այսուհետ՝ երաշխավորված պարտավորություններ</w:t>
      </w:r>
      <w:r w:rsidR="007A5E2D" w:rsidRPr="00734A5D">
        <w:rPr>
          <w:rStyle w:val="Strong"/>
          <w:rFonts w:ascii="GHEA Grapalat" w:hAnsi="GHEA Grapalat"/>
          <w:b w:val="0"/>
          <w:bCs w:val="0"/>
          <w:sz w:val="20"/>
          <w:szCs w:val="20"/>
          <w:lang w:val="hy-AM"/>
        </w:rPr>
        <w:t>)</w:t>
      </w:r>
      <w:r w:rsidR="00091EBC" w:rsidRPr="00734A5D">
        <w:rPr>
          <w:rStyle w:val="Strong"/>
          <w:rFonts w:ascii="GHEA Grapalat" w:hAnsi="GHEA Grapalat"/>
          <w:b w:val="0"/>
          <w:bCs w:val="0"/>
          <w:sz w:val="20"/>
          <w:szCs w:val="20"/>
          <w:lang w:val="hy-AM"/>
        </w:rPr>
        <w:t xml:space="preserve">: </w:t>
      </w:r>
    </w:p>
    <w:p w14:paraId="292979BD"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37300840" w14:textId="1D3E5286" w:rsidR="00091EBC" w:rsidRPr="00734A5D"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00091EBC" w:rsidRPr="00734A5D">
        <w:rPr>
          <w:rStyle w:val="Strong"/>
          <w:rFonts w:ascii="GHEA Grapalat" w:hAnsi="GHEA Grapalat"/>
          <w:b w:val="0"/>
          <w:bCs w:val="0"/>
          <w:sz w:val="20"/>
          <w:szCs w:val="20"/>
          <w:lang w:val="hy-AM"/>
        </w:rPr>
        <w:t xml:space="preserve"> </w:t>
      </w:r>
      <w:r w:rsidR="00091EBC" w:rsidRPr="00734A5D">
        <w:rPr>
          <w:rFonts w:ascii="GHEA Grapalat" w:hAnsi="GHEA Grapalat" w:cs="Sylfaen"/>
          <w:vertAlign w:val="superscript"/>
          <w:lang w:val="hy-AM"/>
        </w:rPr>
        <w:t xml:space="preserve">երաշխիքը տվող բանկի </w:t>
      </w:r>
      <w:r w:rsidR="00101A56" w:rsidRPr="00734A5D">
        <w:rPr>
          <w:rFonts w:ascii="GHEA Grapalat" w:hAnsi="GHEA Grapalat" w:cs="Sylfaen"/>
          <w:vertAlign w:val="superscript"/>
          <w:lang w:val="hy-AM"/>
        </w:rPr>
        <w:t xml:space="preserve"> </w:t>
      </w:r>
      <w:r w:rsidR="00091EBC" w:rsidRPr="00734A5D">
        <w:rPr>
          <w:rFonts w:ascii="GHEA Grapalat" w:hAnsi="GHEA Grapalat" w:cs="Sylfaen"/>
          <w:vertAlign w:val="superscript"/>
          <w:lang w:val="hy-AM"/>
        </w:rPr>
        <w:t>անվանումը</w:t>
      </w:r>
    </w:p>
    <w:p w14:paraId="48B95442" w14:textId="77777777" w:rsidR="00091EBC"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6E4901" w:rsidRPr="00734A5D">
        <w:rPr>
          <w:rStyle w:val="Strong"/>
          <w:rFonts w:ascii="GHEA Grapalat" w:hAnsi="GHEA Grapalat"/>
          <w:b w:val="0"/>
          <w:bCs w:val="0"/>
          <w:sz w:val="20"/>
          <w:szCs w:val="20"/>
          <w:u w:val="single"/>
          <w:lang w:val="hy-AM"/>
        </w:rPr>
        <w:tab/>
        <w:t xml:space="preserve">  </w:t>
      </w:r>
    </w:p>
    <w:p w14:paraId="08E2316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w:t>
      </w:r>
      <w:r w:rsidR="006E4901"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գումարը թվերով և տառերով</w:t>
      </w:r>
    </w:p>
    <w:p w14:paraId="688E3CEB" w14:textId="792CA3D9" w:rsidR="006E4901"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w:t>
      </w:r>
      <w:r w:rsidR="006E4901" w:rsidRPr="00734A5D">
        <w:rPr>
          <w:rStyle w:val="Strong"/>
          <w:rFonts w:ascii="GHEA Grapalat" w:hAnsi="GHEA Grapalat"/>
          <w:b w:val="0"/>
          <w:bCs w:val="0"/>
          <w:sz w:val="20"/>
          <w:szCs w:val="20"/>
          <w:lang w:val="hy-AM"/>
        </w:rPr>
        <w:t>փոխանցման միջոցով:</w:t>
      </w:r>
    </w:p>
    <w:p w14:paraId="33C3F0EB" w14:textId="77777777" w:rsidR="006E4901" w:rsidRPr="00734A5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734A5D">
        <w:rPr>
          <w:rFonts w:ascii="GHEA Grapalat" w:hAnsi="GHEA Grapalat" w:cs="Sylfaen"/>
          <w:vertAlign w:val="superscript"/>
          <w:lang w:val="hy-AM"/>
        </w:rPr>
        <w:t xml:space="preserve">                                                                                     հաշվեհամարը  </w:t>
      </w:r>
    </w:p>
    <w:p w14:paraId="7EFE3046"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788EE383"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734A5D"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5239E3E7"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11E90444"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ծածկագրով կնքվելիք պայմանագիրն ուժի մեջ մտնելու օրվանից մինչև</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3555508"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w:t>
      </w:r>
      <w:r w:rsidR="004823CC"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պայմանագրո</w:t>
      </w:r>
      <w:r w:rsidR="004823CC" w:rsidRPr="00734A5D">
        <w:rPr>
          <w:rFonts w:ascii="GHEA Grapalat" w:hAnsi="GHEA Grapalat" w:cs="Sylfaen"/>
          <w:vertAlign w:val="superscript"/>
          <w:lang w:val="hy-AM"/>
        </w:rPr>
        <w:t xml:space="preserve">վ նախատեսված </w:t>
      </w:r>
    </w:p>
    <w:p w14:paraId="6BABF3D0" w14:textId="77777777" w:rsidR="00B01CA2" w:rsidRPr="00734A5D" w:rsidRDefault="00B01CA2" w:rsidP="00B01CA2">
      <w:pPr>
        <w:pStyle w:val="ListParagraph"/>
        <w:tabs>
          <w:tab w:val="left" w:pos="0"/>
        </w:tabs>
        <w:ind w:left="0"/>
        <w:mirrorIndents/>
        <w:jc w:val="both"/>
        <w:rPr>
          <w:rFonts w:ascii="GHEA Grapalat" w:hAnsi="GHEA Grapalat" w:cs="Sylfaen"/>
          <w:vertAlign w:val="superscript"/>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EB55F95"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աշխատանքի կատ</w:t>
      </w:r>
      <w:r w:rsidR="004823CC" w:rsidRPr="00734A5D">
        <w:rPr>
          <w:rFonts w:ascii="GHEA Grapalat" w:hAnsi="GHEA Grapalat" w:cs="Sylfaen"/>
          <w:vertAlign w:val="superscript"/>
          <w:lang w:val="hy-AM"/>
        </w:rPr>
        <w:t xml:space="preserve">արման </w:t>
      </w:r>
      <w:r w:rsidRPr="00734A5D">
        <w:rPr>
          <w:rFonts w:ascii="GHEA Grapalat" w:hAnsi="GHEA Grapalat" w:cs="Sylfaen"/>
          <w:vertAlign w:val="superscript"/>
          <w:lang w:val="hy-AM"/>
        </w:rPr>
        <w:t xml:space="preserve">վերջնաժամկետը  </w:t>
      </w:r>
    </w:p>
    <w:p w14:paraId="4F20BC0F" w14:textId="1EF6CD0A"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9556E1">
        <w:rPr>
          <w:rFonts w:ascii="GHEA Grapalat" w:hAnsi="GHEA Grapalat"/>
          <w:sz w:val="20"/>
          <w:szCs w:val="20"/>
          <w:lang w:val="hy-AM"/>
        </w:rPr>
        <w:t xml:space="preserve"> </w:t>
      </w:r>
      <w:hyperlink r:id="rId15" w:history="1">
        <w:r w:rsidR="009556E1">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35DB58A0" w14:textId="77777777" w:rsidR="00091EBC" w:rsidRPr="00734A5D"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734A5D"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1</w:t>
      </w:r>
      <w:r w:rsidR="00091EBC" w:rsidRPr="00734A5D">
        <w:rPr>
          <w:rFonts w:ascii="GHEA Grapalat" w:hAnsi="GHEA Grapalat"/>
          <w:sz w:val="20"/>
          <w:szCs w:val="20"/>
          <w:lang w:val="hy-AM"/>
        </w:rPr>
        <w:t xml:space="preserve">) </w:t>
      </w:r>
      <w:r w:rsidR="007A5E2D"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24041A"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734A5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w:t>
      </w:r>
      <w:r w:rsidR="0024041A"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պայմանագրի </w:t>
      </w:r>
      <w:r w:rsidR="007A5E2D" w:rsidRPr="00734A5D">
        <w:rPr>
          <w:rFonts w:ascii="GHEA Grapalat" w:hAnsi="GHEA Grapalat" w:cs="Sylfaen"/>
          <w:vertAlign w:val="superscript"/>
          <w:lang w:val="hy-AM"/>
        </w:rPr>
        <w:t>համարը</w:t>
      </w:r>
    </w:p>
    <w:p w14:paraId="113513C8" w14:textId="77777777" w:rsidR="00091EBC" w:rsidRPr="00734A5D"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r w:rsidR="00091EBC" w:rsidRPr="00734A5D">
        <w:rPr>
          <w:rFonts w:ascii="GHEA Grapalat" w:hAnsi="GHEA Grapalat"/>
          <w:sz w:val="20"/>
          <w:szCs w:val="20"/>
          <w:lang w:val="hy-AM"/>
        </w:rPr>
        <w:t>.</w:t>
      </w:r>
    </w:p>
    <w:p w14:paraId="3C4498C1" w14:textId="77777777" w:rsidR="007B3D9D" w:rsidRPr="00734A5D"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2</w:t>
      </w:r>
      <w:r w:rsidR="00091EBC" w:rsidRPr="00734A5D">
        <w:rPr>
          <w:rFonts w:ascii="GHEA Grapalat" w:hAnsi="GHEA Grapalat"/>
          <w:sz w:val="20"/>
          <w:szCs w:val="20"/>
          <w:lang w:val="hy-AM"/>
        </w:rPr>
        <w:t xml:space="preserve">) </w:t>
      </w:r>
      <w:r w:rsidRPr="00734A5D">
        <w:rPr>
          <w:rFonts w:ascii="GHEA Grapalat" w:hAnsi="GHEA Grapalat"/>
          <w:sz w:val="20"/>
          <w:szCs w:val="20"/>
          <w:lang w:val="hy-AM"/>
        </w:rPr>
        <w:t xml:space="preserve">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E038A0" w:rsidRPr="00734A5D">
        <w:rPr>
          <w:rFonts w:ascii="GHEA Grapalat" w:hAnsi="GHEA Grapalat"/>
          <w:sz w:val="20"/>
          <w:szCs w:val="20"/>
          <w:lang w:val="hy-AM"/>
        </w:rPr>
        <w:t>:</w:t>
      </w:r>
    </w:p>
    <w:p w14:paraId="2EA4E75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734A5D"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6AD82A7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734A5D"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lastRenderedPageBreak/>
        <w:t>1</w:t>
      </w:r>
      <w:r w:rsidR="000265BD"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 xml:space="preserve">մարմնի ղեկավար </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E03EF1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7F8B14E"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416D0F04" w14:textId="2E8F50E3" w:rsidR="0030675A" w:rsidRPr="00734A5D" w:rsidRDefault="009C370D" w:rsidP="002A6753">
      <w:pPr>
        <w:pStyle w:val="BodyTextIndent3"/>
        <w:spacing w:line="240" w:lineRule="auto"/>
        <w:jc w:val="right"/>
        <w:rPr>
          <w:rFonts w:ascii="GHEA Grapalat" w:hAnsi="GHEA Grapalat" w:cs="Sylfaen"/>
          <w:vertAlign w:val="superscript"/>
          <w:lang w:val="hy-AM"/>
        </w:rPr>
      </w:pPr>
      <w:r w:rsidRPr="00734A5D">
        <w:rPr>
          <w:rFonts w:ascii="GHEA Grapalat" w:hAnsi="GHEA Grapalat"/>
          <w:b/>
          <w:lang w:val="hy-AM"/>
        </w:rPr>
        <w:br w:type="page"/>
      </w:r>
    </w:p>
    <w:p w14:paraId="24258978" w14:textId="42796DF0"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676386F6"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606EAC">
        <w:rPr>
          <w:rFonts w:ascii="GHEA Grapalat" w:hAnsi="GHEA Grapalat"/>
          <w:b/>
          <w:lang w:val="hy-AM"/>
        </w:rPr>
        <w:t>25/195</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B85D157" w:rsidR="00091EBC" w:rsidRPr="00734A5D" w:rsidRDefault="0002258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091EBC" w:rsidRPr="00734A5D">
        <w:rPr>
          <w:rFonts w:ascii="GHEA Grapalat" w:hAnsi="GHEA Grapalat" w:cs="Arial"/>
          <w:b/>
          <w:lang w:val="hy-AM"/>
        </w:rPr>
        <w:t xml:space="preserve"> </w:t>
      </w:r>
      <w:r w:rsidR="00091EBC" w:rsidRPr="00734A5D">
        <w:rPr>
          <w:rFonts w:ascii="GHEA Grapalat" w:hAnsi="GHEA Grapalat" w:cs="Sylfaen"/>
          <w:b/>
          <w:lang w:val="hy-AM"/>
        </w:rPr>
        <w:t>հրավերի</w:t>
      </w:r>
    </w:p>
    <w:p w14:paraId="7464DB53"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5C3EE235" w14:textId="77777777" w:rsidR="001C7C1A" w:rsidRPr="00734A5D" w:rsidRDefault="001C7C1A" w:rsidP="001C7C1A">
      <w:pPr>
        <w:jc w:val="center"/>
        <w:rPr>
          <w:rFonts w:ascii="GHEA Grapalat" w:hAnsi="GHEA Grapalat" w:cs="GHEA Grapalat"/>
          <w:b/>
          <w:sz w:val="20"/>
          <w:szCs w:val="20"/>
          <w:lang w:val="hy-AM"/>
        </w:rPr>
      </w:pPr>
      <w:r w:rsidRPr="00734A5D">
        <w:rPr>
          <w:rFonts w:ascii="GHEA Grapalat" w:hAnsi="GHEA Grapalat" w:cs="GHEA Grapalat"/>
          <w:b/>
          <w:sz w:val="18"/>
          <w:szCs w:val="18"/>
          <w:lang w:val="hy-AM"/>
        </w:rPr>
        <w:t xml:space="preserve">         (պայմանագրի ապահովում)</w:t>
      </w:r>
    </w:p>
    <w:p w14:paraId="00BD129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07F456E"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5D978299" w14:textId="4841D9BF" w:rsidR="00091EBC" w:rsidRPr="00734A5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և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146D17" w:rsidRPr="00734A5D">
        <w:rPr>
          <w:rStyle w:val="Strong"/>
          <w:rFonts w:ascii="GHEA Grapalat" w:hAnsi="GHEA Grapalat"/>
          <w:b w:val="0"/>
          <w:bCs w:val="0"/>
          <w:sz w:val="20"/>
          <w:szCs w:val="20"/>
          <w:u w:val="single"/>
          <w:lang w:val="hy-AM"/>
        </w:rPr>
        <w:t xml:space="preserve">  </w:t>
      </w:r>
      <w:r w:rsidR="00ED1E15" w:rsidRPr="00734A5D">
        <w:rPr>
          <w:rStyle w:val="Strong"/>
          <w:rFonts w:ascii="GHEA Grapalat" w:hAnsi="GHEA Grapalat"/>
          <w:b w:val="0"/>
          <w:bCs w:val="0"/>
          <w:sz w:val="20"/>
          <w:szCs w:val="20"/>
          <w:lang w:val="hy-AM"/>
        </w:rPr>
        <w:t xml:space="preserve">(այսուհետ՝ պրինցիպալ) </w:t>
      </w:r>
      <w:r w:rsidRPr="00734A5D">
        <w:rPr>
          <w:rStyle w:val="Strong"/>
          <w:rFonts w:ascii="GHEA Grapalat" w:hAnsi="GHEA Grapalat"/>
          <w:b w:val="0"/>
          <w:bCs w:val="0"/>
          <w:sz w:val="20"/>
          <w:szCs w:val="20"/>
          <w:lang w:val="hy-AM"/>
        </w:rPr>
        <w:t xml:space="preserve"> միջև </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ընտրված մասնակցի անվանումը </w:t>
      </w:r>
    </w:p>
    <w:p w14:paraId="187A13B5"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կնքվելիք N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675D53FE"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734A5D">
        <w:rPr>
          <w:rStyle w:val="Strong"/>
          <w:rFonts w:ascii="GHEA Grapalat" w:hAnsi="GHEA Grapalat"/>
          <w:b w:val="0"/>
          <w:bCs w:val="0"/>
          <w:sz w:val="20"/>
          <w:szCs w:val="20"/>
          <w:lang w:val="hy-AM"/>
        </w:rPr>
        <w:t>ում</w:t>
      </w:r>
      <w:r w:rsidRPr="00734A5D">
        <w:rPr>
          <w:rStyle w:val="Strong"/>
          <w:rFonts w:ascii="GHEA Grapalat" w:hAnsi="GHEA Grapalat"/>
          <w:b w:val="0"/>
          <w:bCs w:val="0"/>
          <w:sz w:val="20"/>
          <w:szCs w:val="20"/>
          <w:lang w:val="hy-AM"/>
        </w:rPr>
        <w:t xml:space="preserve">: </w:t>
      </w:r>
    </w:p>
    <w:p w14:paraId="026C1430"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074F31E9"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երաշխիքը տվող բանկի անվանումը</w:t>
      </w:r>
    </w:p>
    <w:p w14:paraId="043A5B2B" w14:textId="77777777"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C8287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12C58CD2" w14:textId="4E71548F"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00734A5D">
        <w:rPr>
          <w:rFonts w:ascii="GHEA Grapalat" w:hAnsi="GHEA Grapalat" w:cs="Arial"/>
          <w:b/>
          <w:sz w:val="20"/>
          <w:szCs w:val="20"/>
          <w:lang w:val="hy-AM"/>
        </w:rPr>
        <w:t xml:space="preserve"> </w:t>
      </w:r>
      <w:r w:rsidRPr="00734A5D">
        <w:rPr>
          <w:rStyle w:val="Strong"/>
          <w:rFonts w:ascii="GHEA Grapalat" w:hAnsi="GHEA Grapalat"/>
          <w:b w:val="0"/>
          <w:bCs w:val="0"/>
          <w:sz w:val="20"/>
          <w:szCs w:val="20"/>
          <w:lang w:val="hy-AM"/>
        </w:rPr>
        <w:t>հաշվեհամարին փոխանցման միջոցով:</w:t>
      </w:r>
    </w:p>
    <w:p w14:paraId="10C70A9F"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3EEF323B"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734A5D"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պրիցիպալի միջև կնքվելիքN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779299A5"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4E1D4A33"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0815F116"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2A6753">
        <w:rPr>
          <w:rFonts w:ascii="GHEA Grapalat" w:hAnsi="GHEA Grapalat"/>
          <w:sz w:val="20"/>
          <w:szCs w:val="20"/>
          <w:lang w:val="hy-AM"/>
        </w:rPr>
        <w:t xml:space="preserve"> </w:t>
      </w:r>
      <w:hyperlink r:id="rId16" w:history="1">
        <w:r w:rsidR="002A6753">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25BC9503" w14:textId="77777777" w:rsidR="00091EBC" w:rsidRPr="00734A5D"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734A5D"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w:t>
      </w:r>
      <w:r w:rsidR="0091775C"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91775C" w:rsidRPr="00734A5D">
        <w:rPr>
          <w:rFonts w:ascii="GHEA Grapalat" w:hAnsi="GHEA Grapalat"/>
          <w:sz w:val="20"/>
          <w:szCs w:val="20"/>
          <w:u w:val="single"/>
          <w:lang w:val="hy-AM"/>
        </w:rPr>
        <w:tab/>
        <w:t xml:space="preserve">     </w:t>
      </w:r>
      <w:r w:rsidRPr="00734A5D">
        <w:rPr>
          <w:rFonts w:ascii="GHEA Grapalat" w:hAnsi="GHEA Grapalat"/>
          <w:sz w:val="20"/>
          <w:szCs w:val="20"/>
          <w:lang w:val="hy-AM"/>
        </w:rPr>
        <w:t xml:space="preserve"> պայմանագրի, ներառյալ նաև դրանում </w:t>
      </w:r>
      <w:r w:rsidR="0091775C" w:rsidRPr="00734A5D">
        <w:rPr>
          <w:rFonts w:ascii="GHEA Grapalat" w:hAnsi="GHEA Grapalat"/>
          <w:sz w:val="20"/>
          <w:szCs w:val="20"/>
          <w:lang w:val="hy-AM"/>
        </w:rPr>
        <w:t>կատարված</w:t>
      </w:r>
    </w:p>
    <w:p w14:paraId="6E0E98C0" w14:textId="77777777" w:rsidR="00DC3470" w:rsidRPr="00734A5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w:t>
      </w:r>
      <w:r w:rsidR="0091775C" w:rsidRPr="00734A5D">
        <w:rPr>
          <w:rFonts w:ascii="GHEA Grapalat" w:hAnsi="GHEA Grapalat" w:cs="Sylfaen"/>
          <w:vertAlign w:val="superscript"/>
          <w:lang w:val="hy-AM"/>
        </w:rPr>
        <w:t>համարը</w:t>
      </w:r>
      <w:r w:rsidRPr="00734A5D">
        <w:rPr>
          <w:rFonts w:ascii="GHEA Grapalat" w:hAnsi="GHEA Grapalat" w:cs="Sylfaen"/>
          <w:vertAlign w:val="superscript"/>
          <w:lang w:val="hy-AM"/>
        </w:rPr>
        <w:t xml:space="preserve"> </w:t>
      </w:r>
    </w:p>
    <w:p w14:paraId="4106FDCD" w14:textId="214B3EA5" w:rsidR="00DC3470" w:rsidRPr="00734A5D"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734A5D"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BC0C24"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CF2170" w:rsidRPr="00734A5D">
        <w:rPr>
          <w:rFonts w:ascii="GHEA Grapalat" w:hAnsi="GHEA Grapalat"/>
          <w:sz w:val="20"/>
          <w:szCs w:val="20"/>
          <w:lang w:val="hy-AM"/>
        </w:rPr>
        <w:t>:</w:t>
      </w:r>
    </w:p>
    <w:p w14:paraId="6E51218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734A5D"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15C17072"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734A5D"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մարմնի ղեկավար</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7EA746E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DD7824F"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5087428B" w14:textId="1FF8AC49"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03D57514"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606EAC">
        <w:rPr>
          <w:rFonts w:ascii="GHEA Grapalat" w:hAnsi="GHEA Grapalat" w:cs="Sylfaen"/>
          <w:b/>
          <w:lang w:val="hy-AM"/>
        </w:rPr>
        <w:t>25/195</w:t>
      </w:r>
      <w:r w:rsidRPr="00785E88">
        <w:rPr>
          <w:rFonts w:ascii="GHEA Grapalat" w:hAnsi="GHEA Grapalat" w:cs="Sylfaen"/>
          <w:b/>
          <w:lang w:val="hy-AM"/>
        </w:rPr>
        <w:t>»*  ծածկագրով</w:t>
      </w:r>
    </w:p>
    <w:p w14:paraId="48EEAA3C" w14:textId="0B431FE6"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3887443" w14:textId="77777777" w:rsidR="00BF38C3" w:rsidRPr="00FB1EC7" w:rsidRDefault="00BF38C3" w:rsidP="00F02279">
      <w:pPr>
        <w:ind w:firstLine="720"/>
        <w:jc w:val="both"/>
        <w:rPr>
          <w:rFonts w:ascii="GHEA Grapalat" w:hAnsi="GHEA Grapalat" w:cs="Sylfaen"/>
          <w:sz w:val="20"/>
          <w:szCs w:val="20"/>
          <w:lang w:val="pt-BR"/>
        </w:rPr>
      </w:pPr>
    </w:p>
    <w:p w14:paraId="613A70C9" w14:textId="6A6C5C9C"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BF38C3">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8EF6BA" w14:textId="59F01044" w:rsidR="00F46136" w:rsidRDefault="00F02279" w:rsidP="007E2993">
      <w:pPr>
        <w:ind w:firstLine="720"/>
        <w:jc w:val="both"/>
        <w:rPr>
          <w:rFonts w:ascii="GHEA Grapalat" w:hAnsi="GHEA Grapalat" w:cs="Sylfaen"/>
          <w:sz w:val="20"/>
          <w:lang w:val="hy-AM"/>
        </w:rPr>
      </w:pPr>
      <w:r w:rsidRPr="00FB1EC7">
        <w:rPr>
          <w:rFonts w:ascii="GHEA Grapalat" w:hAnsi="GHEA Grapalat"/>
          <w:sz w:val="20"/>
          <w:szCs w:val="20"/>
          <w:lang w:val="es-ES"/>
        </w:rPr>
        <w:t>1.1</w:t>
      </w:r>
      <w:r w:rsidRPr="00FB1EC7">
        <w:rPr>
          <w:rFonts w:ascii="GHEA Grapalat" w:hAnsi="GHEA Grapalat"/>
          <w:sz w:val="20"/>
          <w:szCs w:val="20"/>
          <w:lang w:val="es-ES"/>
        </w:rPr>
        <w:tab/>
      </w:r>
      <w:r w:rsidR="007E2993" w:rsidRPr="0093002B">
        <w:rPr>
          <w:rFonts w:ascii="GHEA Grapalat" w:hAnsi="GHEA Grapalat" w:cs="Sylfaen"/>
          <w:sz w:val="20"/>
          <w:szCs w:val="20"/>
          <w:lang w:val="pt-BR"/>
        </w:rPr>
        <w:t>Կապալառուն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պարտավորվում</w:t>
      </w:r>
      <w:r w:rsidR="007E2993" w:rsidRPr="0093002B">
        <w:rPr>
          <w:rFonts w:ascii="GHEA Grapalat" w:hAnsi="GHEA Grapalat"/>
          <w:sz w:val="20"/>
          <w:szCs w:val="20"/>
          <w:lang w:val="es-ES"/>
        </w:rPr>
        <w:t xml:space="preserve"> </w:t>
      </w:r>
      <w:proofErr w:type="gramStart"/>
      <w:r w:rsidR="007E2993" w:rsidRPr="0093002B">
        <w:rPr>
          <w:rFonts w:ascii="GHEA Grapalat" w:hAnsi="GHEA Grapalat" w:cs="Sylfaen"/>
          <w:sz w:val="20"/>
          <w:szCs w:val="20"/>
          <w:lang w:val="pt-BR"/>
        </w:rPr>
        <w:t>է</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սույն</w:t>
      </w:r>
      <w:proofErr w:type="gramEnd"/>
      <w:r w:rsidR="007E2993" w:rsidRPr="0093002B">
        <w:rPr>
          <w:rFonts w:ascii="GHEA Grapalat" w:hAnsi="GHEA Grapalat"/>
          <w:sz w:val="20"/>
          <w:szCs w:val="20"/>
          <w:lang w:val="es-ES"/>
        </w:rPr>
        <w:t xml:space="preserve"> </w:t>
      </w:r>
      <w:proofErr w:type="gramStart"/>
      <w:r w:rsidR="007E2993" w:rsidRPr="0093002B">
        <w:rPr>
          <w:rFonts w:ascii="GHEA Grapalat" w:hAnsi="GHEA Grapalat" w:cs="Sylfaen"/>
          <w:sz w:val="20"/>
          <w:szCs w:val="20"/>
          <w:lang w:val="pt-BR"/>
        </w:rPr>
        <w:t>պայմանագրով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սահմանված</w:t>
      </w:r>
      <w:proofErr w:type="gramEnd"/>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կարգով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նախատեսված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ծավալներով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ձևով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և</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ժամկետներում</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կատարել</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սույն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պայմանագրի (այսուհետ` պայմանագիր)</w:t>
      </w:r>
      <w:r w:rsidR="007E2993" w:rsidRPr="0093002B">
        <w:rPr>
          <w:rFonts w:ascii="GHEA Grapalat" w:hAnsi="GHEA Grapalat"/>
          <w:sz w:val="20"/>
          <w:szCs w:val="20"/>
          <w:lang w:val="es-ES"/>
        </w:rPr>
        <w:t xml:space="preserve"> N 1 </w:t>
      </w:r>
      <w:r w:rsidR="007E2993" w:rsidRPr="0093002B">
        <w:rPr>
          <w:rFonts w:ascii="GHEA Grapalat" w:hAnsi="GHEA Grapalat" w:cs="Sylfaen"/>
          <w:sz w:val="20"/>
          <w:szCs w:val="20"/>
          <w:lang w:val="pt-BR"/>
        </w:rPr>
        <w:t>Հավելվածով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սահմանված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ծավալաթերթ</w:t>
      </w:r>
      <w:r w:rsidR="007E2993" w:rsidRPr="00A9662F">
        <w:rPr>
          <w:rFonts w:ascii="GHEA Grapalat" w:hAnsi="GHEA Grapalat" w:cs="Sylfaen"/>
          <w:sz w:val="20"/>
          <w:szCs w:val="20"/>
          <w:lang w:val="pt-BR"/>
        </w:rPr>
        <w:t>-</w:t>
      </w:r>
      <w:r w:rsidR="007E2993" w:rsidRPr="0093002B">
        <w:rPr>
          <w:rFonts w:ascii="GHEA Grapalat" w:hAnsi="GHEA Grapalat" w:cs="Sylfaen"/>
          <w:sz w:val="20"/>
          <w:szCs w:val="20"/>
          <w:lang w:val="pt-BR"/>
        </w:rPr>
        <w:t>նախահաշվով</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նախատեսված</w:t>
      </w:r>
      <w:r w:rsidR="007E2993" w:rsidRPr="00A9662F">
        <w:rPr>
          <w:rFonts w:ascii="GHEA Grapalat" w:hAnsi="GHEA Grapalat" w:cs="Sylfaen"/>
          <w:sz w:val="20"/>
          <w:szCs w:val="20"/>
          <w:lang w:val="pt-BR"/>
        </w:rPr>
        <w:t xml:space="preserve"> </w:t>
      </w:r>
      <w:r w:rsidR="00A9662F" w:rsidRPr="00A9662F">
        <w:rPr>
          <w:rFonts w:ascii="GHEA Grapalat" w:hAnsi="GHEA Grapalat" w:cs="Sylfaen"/>
          <w:sz w:val="20"/>
          <w:szCs w:val="20"/>
          <w:lang w:val="pt-BR"/>
        </w:rPr>
        <w:t>Երևան քաղաքի Կենտրոն վարչական շրջանի բակերի ընթացիկ վերանորոգման</w:t>
      </w:r>
      <w:r w:rsid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աշխատանքները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այսուհետ</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իսկ</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Պատվիրատուն</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պարտավորվում</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է</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ընդունել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կատարված</w:t>
      </w:r>
      <w:r w:rsidR="007E2993" w:rsidRPr="00A9662F">
        <w:rPr>
          <w:rFonts w:ascii="GHEA Grapalat" w:hAnsi="GHEA Grapalat" w:cs="Sylfaen"/>
          <w:sz w:val="20"/>
          <w:szCs w:val="20"/>
          <w:lang w:val="pt-BR"/>
        </w:rPr>
        <w:t xml:space="preserve"> ա</w:t>
      </w:r>
      <w:r w:rsidR="007E2993" w:rsidRPr="0093002B">
        <w:rPr>
          <w:rFonts w:ascii="GHEA Grapalat" w:hAnsi="GHEA Grapalat" w:cs="Sylfaen"/>
          <w:sz w:val="20"/>
          <w:szCs w:val="20"/>
          <w:lang w:val="pt-BR"/>
        </w:rPr>
        <w:t>շխատանքը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և</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վարձատրել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դրա</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համար</w:t>
      </w:r>
      <w:r w:rsidR="007E2993" w:rsidRPr="00A9662F">
        <w:rPr>
          <w:rFonts w:ascii="GHEA Grapalat" w:hAnsi="GHEA Grapalat" w:cs="Sylfaen"/>
          <w:sz w:val="20"/>
          <w:szCs w:val="20"/>
          <w:lang w:val="pt-BR"/>
        </w:rPr>
        <w:t xml:space="preserve">։ </w:t>
      </w:r>
    </w:p>
    <w:p w14:paraId="00A85B00" w14:textId="5DC0C694" w:rsidR="00F02279" w:rsidRPr="00FB1EC7" w:rsidRDefault="00F02279" w:rsidP="009E2596">
      <w:pPr>
        <w:tabs>
          <w:tab w:val="left" w:pos="1170"/>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0B226299" w14:textId="7A0AA426"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proofErr w:type="spellStart"/>
      <w:r w:rsidRPr="00FC77C6">
        <w:rPr>
          <w:rFonts w:ascii="GHEA Grapalat" w:hAnsi="GHEA Grapalat"/>
          <w:sz w:val="20"/>
          <w:szCs w:val="20"/>
          <w:lang w:val="es-ES"/>
        </w:rPr>
        <w:t>սահմանվում</w:t>
      </w:r>
      <w:proofErr w:type="spellEnd"/>
      <w:r w:rsidRPr="00FC77C6">
        <w:rPr>
          <w:rFonts w:ascii="GHEA Grapalat" w:hAnsi="GHEA Grapalat"/>
          <w:sz w:val="20"/>
          <w:szCs w:val="20"/>
          <w:lang w:val="es-ES"/>
        </w:rPr>
        <w:t xml:space="preserve"> է` </w:t>
      </w:r>
      <w:proofErr w:type="spellStart"/>
      <w:r w:rsidR="00B47774" w:rsidRPr="00FC77C6">
        <w:rPr>
          <w:rFonts w:ascii="GHEA Grapalat" w:hAnsi="GHEA Grapalat"/>
          <w:sz w:val="20"/>
          <w:szCs w:val="20"/>
          <w:lang w:val="es-ES"/>
        </w:rPr>
        <w:t>Համաձայն</w:t>
      </w:r>
      <w:proofErr w:type="spellEnd"/>
      <w:r w:rsidR="00B47774" w:rsidRPr="00FC77C6">
        <w:rPr>
          <w:rFonts w:ascii="GHEA Grapalat" w:hAnsi="GHEA Grapalat"/>
          <w:sz w:val="20"/>
          <w:szCs w:val="20"/>
          <w:lang w:val="es-ES"/>
        </w:rPr>
        <w:t xml:space="preserve"> </w:t>
      </w:r>
      <w:proofErr w:type="spellStart"/>
      <w:r w:rsidR="00B47774" w:rsidRPr="00FC77C6">
        <w:rPr>
          <w:rFonts w:ascii="GHEA Grapalat" w:hAnsi="GHEA Grapalat"/>
          <w:sz w:val="20"/>
          <w:szCs w:val="20"/>
          <w:lang w:val="es-ES"/>
        </w:rPr>
        <w:t>հավելված</w:t>
      </w:r>
      <w:proofErr w:type="spellEnd"/>
      <w:r w:rsidR="00B47774" w:rsidRPr="00FC77C6">
        <w:rPr>
          <w:rFonts w:ascii="GHEA Grapalat" w:hAnsi="GHEA Grapalat"/>
          <w:sz w:val="20"/>
          <w:szCs w:val="20"/>
          <w:lang w:val="es-ES"/>
        </w:rPr>
        <w:t xml:space="preserve"> </w:t>
      </w:r>
      <w:r w:rsidR="006B14BD">
        <w:rPr>
          <w:rFonts w:ascii="GHEA Grapalat" w:hAnsi="GHEA Grapalat"/>
          <w:sz w:val="20"/>
          <w:szCs w:val="20"/>
          <w:lang w:val="es-ES"/>
        </w:rPr>
        <w:t>1</w:t>
      </w:r>
      <w:r w:rsidR="00B47774" w:rsidRPr="00FC77C6">
        <w:rPr>
          <w:rFonts w:ascii="GHEA Grapalat" w:hAnsi="GHEA Grapalat"/>
          <w:sz w:val="20"/>
          <w:szCs w:val="20"/>
          <w:lang w:val="es-ES"/>
        </w:rPr>
        <w:t>:</w:t>
      </w:r>
      <w:r w:rsidR="00B47774">
        <w:rPr>
          <w:rFonts w:ascii="GHEA Grapalat" w:hAnsi="GHEA Grapalat" w:cs="Times Armenian"/>
          <w:lang w:val="hy-AM"/>
        </w:rPr>
        <w:t xml:space="preserve"> </w:t>
      </w:r>
    </w:p>
    <w:p w14:paraId="024C781F" w14:textId="310E6ED9" w:rsidR="00F02279" w:rsidRDefault="00F02279" w:rsidP="00B47774">
      <w:pPr>
        <w:tabs>
          <w:tab w:val="left" w:pos="1134"/>
        </w:tabs>
        <w:ind w:firstLine="720"/>
        <w:jc w:val="both"/>
        <w:rPr>
          <w:rFonts w:ascii="GHEA Grapalat" w:hAnsi="GHEA Grapalat" w:cs="Times Armenian"/>
          <w:sz w:val="20"/>
          <w:szCs w:val="20"/>
          <w:lang w:val="es-ES"/>
        </w:rPr>
      </w:pPr>
      <w:r w:rsidRPr="006B14BD">
        <w:rPr>
          <w:rFonts w:ascii="GHEA Grapalat" w:hAnsi="GHEA Grapalat" w:cs="Sylfaen"/>
          <w:sz w:val="20"/>
          <w:szCs w:val="20"/>
          <w:lang w:val="pt-BR"/>
        </w:rPr>
        <w:t>Պայմանագրով</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նախատեսված</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առանձին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տեսակի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աշխատանքների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փուլերի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և</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ծավալների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կատարման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ժամկետները</w:t>
      </w:r>
      <w:r w:rsidRPr="006B14BD">
        <w:rPr>
          <w:rFonts w:ascii="GHEA Grapalat" w:hAnsi="GHEA Grapalat" w:cs="Times Armenian"/>
          <w:sz w:val="20"/>
          <w:szCs w:val="20"/>
          <w:lang w:val="es-ES"/>
        </w:rPr>
        <w:t xml:space="preserve"> </w:t>
      </w:r>
      <w:r w:rsidR="00CF7AC3" w:rsidRPr="006B14BD">
        <w:rPr>
          <w:rFonts w:ascii="GHEA Grapalat" w:hAnsi="GHEA Grapalat" w:cs="Sylfaen"/>
          <w:sz w:val="20"/>
          <w:szCs w:val="20"/>
          <w:lang w:val="hy-AM"/>
        </w:rPr>
        <w:t>սահմանված են սույն պայմանագրի</w:t>
      </w:r>
      <w:r w:rsidR="00CF7AC3" w:rsidRPr="006B14BD">
        <w:rPr>
          <w:rFonts w:ascii="GHEA Grapalat" w:hAnsi="GHEA Grapalat" w:cs="Sylfaen"/>
          <w:sz w:val="20"/>
          <w:szCs w:val="20"/>
          <w:lang w:val="es-ES"/>
        </w:rPr>
        <w:t xml:space="preserve"> </w:t>
      </w:r>
      <w:r w:rsidR="00CF7AC3" w:rsidRPr="006B14BD">
        <w:rPr>
          <w:rFonts w:ascii="GHEA Grapalat" w:hAnsi="GHEA Grapalat" w:cs="Sylfaen"/>
          <w:sz w:val="20"/>
          <w:szCs w:val="20"/>
          <w:lang w:val="pt-BR"/>
        </w:rPr>
        <w:t>հավելված</w:t>
      </w:r>
      <w:r w:rsidR="00CF7AC3" w:rsidRPr="006B14BD">
        <w:rPr>
          <w:rFonts w:ascii="GHEA Grapalat" w:hAnsi="GHEA Grapalat" w:cs="Sylfaen"/>
          <w:sz w:val="20"/>
          <w:szCs w:val="20"/>
          <w:lang w:val="es-ES"/>
        </w:rPr>
        <w:t xml:space="preserve"> 2-ում</w:t>
      </w:r>
      <w:r w:rsidRPr="006B14BD">
        <w:rPr>
          <w:rFonts w:ascii="GHEA Grapalat" w:hAnsi="GHEA Grapalat" w:cs="Times Armenian"/>
          <w:sz w:val="20"/>
          <w:szCs w:val="20"/>
          <w:lang w:val="es-ES"/>
        </w:rPr>
        <w:t xml:space="preserve"> </w:t>
      </w:r>
      <w:r w:rsidR="00CF7AC3" w:rsidRPr="006B14BD">
        <w:rPr>
          <w:rFonts w:ascii="GHEA Grapalat" w:hAnsi="GHEA Grapalat" w:cs="Times Armenian"/>
          <w:sz w:val="20"/>
          <w:szCs w:val="20"/>
          <w:lang w:val="hy-AM"/>
        </w:rPr>
        <w:t xml:space="preserve">ներկայացված </w:t>
      </w:r>
      <w:r w:rsidRPr="006B14BD">
        <w:rPr>
          <w:rFonts w:ascii="GHEA Grapalat" w:hAnsi="GHEA Grapalat" w:cs="Sylfaen"/>
          <w:sz w:val="20"/>
          <w:szCs w:val="20"/>
          <w:lang w:val="pt-BR"/>
        </w:rPr>
        <w:t>օրացուցային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գրաֆիկով</w:t>
      </w:r>
      <w:r w:rsidRPr="006B14BD">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72C44BCD" w14:textId="77777777" w:rsidR="002F63F0" w:rsidRPr="00B47774" w:rsidRDefault="002F63F0" w:rsidP="00B47774">
      <w:pPr>
        <w:tabs>
          <w:tab w:val="left" w:pos="1134"/>
        </w:tabs>
        <w:ind w:firstLine="720"/>
        <w:jc w:val="both"/>
        <w:rPr>
          <w:rFonts w:ascii="GHEA Grapalat" w:hAnsi="GHEA Grapalat" w:cs="Times Armenian"/>
          <w:lang w:val="es-ES"/>
        </w:rPr>
      </w:pPr>
    </w:p>
    <w:p w14:paraId="4E172C1B" w14:textId="7876F09F"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7E44BA3"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01B7312" w14:textId="77777777" w:rsidR="002F63F0" w:rsidRPr="00FB1EC7" w:rsidRDefault="002F63F0" w:rsidP="00F02279">
      <w:pPr>
        <w:tabs>
          <w:tab w:val="left" w:pos="1276"/>
        </w:tabs>
        <w:ind w:firstLine="720"/>
        <w:jc w:val="both"/>
        <w:rPr>
          <w:rFonts w:ascii="GHEA Grapalat" w:hAnsi="GHEA Grapalat"/>
          <w:sz w:val="20"/>
          <w:szCs w:val="20"/>
          <w:lang w:val="es-ES"/>
        </w:rPr>
      </w:pPr>
    </w:p>
    <w:p w14:paraId="0177F853" w14:textId="7BA9CC74"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3C157008"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2A91EE0"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5F5E63B5"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0FD71D20" w14:textId="500924BF"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02DC3DE4" w14:textId="2BB15060" w:rsidR="0091536E" w:rsidRPr="00AD3BB8" w:rsidRDefault="0091536E" w:rsidP="0091536E">
      <w:pPr>
        <w:tabs>
          <w:tab w:val="left" w:pos="1276"/>
        </w:tabs>
        <w:ind w:firstLine="720"/>
        <w:jc w:val="both"/>
        <w:rPr>
          <w:rFonts w:ascii="GHEA Grapalat" w:hAnsi="GHEA Grapalat" w:cs="Sylfaen"/>
          <w:sz w:val="20"/>
          <w:szCs w:val="20"/>
          <w:lang w:val="hy-AM"/>
        </w:rPr>
      </w:pPr>
    </w:p>
    <w:p w14:paraId="24938488" w14:textId="5F034EFA"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358BD8BE"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1A429C92" w14:textId="4A69C16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7E806C3" w14:textId="77777777" w:rsidR="00205A55" w:rsidRDefault="00205A55" w:rsidP="00205A55">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14:paraId="2B584F11" w14:textId="03B2BC69" w:rsidR="00205A55" w:rsidRDefault="00205A55" w:rsidP="00205A55">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13ECD92D" w14:textId="77777777" w:rsidR="00205A55" w:rsidRDefault="00F02279" w:rsidP="00F02279">
      <w:pPr>
        <w:tabs>
          <w:tab w:val="left" w:pos="1276"/>
        </w:tabs>
        <w:ind w:firstLine="720"/>
        <w:jc w:val="both"/>
        <w:rPr>
          <w:rFonts w:ascii="GHEA Grapalat" w:hAnsi="GHEA Grapalat" w:cs="Sylfaen"/>
          <w:sz w:val="20"/>
          <w:szCs w:val="20"/>
          <w:vertAlign w:val="superscript"/>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266FE1" w:rsidRPr="00266FE1">
        <w:rPr>
          <w:rFonts w:ascii="GHEA Grapalat" w:hAnsi="GHEA Grapalat" w:cs="Sylfaen"/>
          <w:sz w:val="20"/>
          <w:szCs w:val="20"/>
          <w:lang w:val="hy-AM"/>
        </w:rPr>
        <w:t>365</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p>
    <w:p w14:paraId="2BA41547"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A368F68" w14:textId="77777777" w:rsidR="002F63F0" w:rsidRDefault="002F63F0" w:rsidP="00F02279">
      <w:pPr>
        <w:tabs>
          <w:tab w:val="left" w:pos="1276"/>
        </w:tabs>
        <w:ind w:firstLine="720"/>
        <w:jc w:val="both"/>
        <w:rPr>
          <w:rFonts w:ascii="GHEA Grapalat" w:hAnsi="GHEA Grapalat" w:cs="Tahoma"/>
          <w:sz w:val="20"/>
          <w:szCs w:val="20"/>
          <w:lang w:val="hy-AM"/>
        </w:rPr>
      </w:pPr>
    </w:p>
    <w:p w14:paraId="2D1F509C" w14:textId="7A285CB3"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20E4328B"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w:t>
      </w:r>
      <w:r w:rsidR="006D3529" w:rsidRPr="006244AB">
        <w:rPr>
          <w:rFonts w:ascii="GHEA Grapalat" w:hAnsi="GHEA Grapalat" w:cs="Sylfaen"/>
          <w:sz w:val="20"/>
          <w:szCs w:val="20"/>
          <w:lang w:val="pt-BR"/>
        </w:rPr>
        <w:t xml:space="preserve">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28BDE9DA"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2160BC">
        <w:rPr>
          <w:rFonts w:ascii="GHEA Grapalat" w:hAnsi="GHEA Grapalat" w:cs="Sylfaen"/>
          <w:sz w:val="20"/>
          <w:szCs w:val="20"/>
          <w:lang w:val="pt-BR"/>
        </w:rPr>
        <w:t>1</w:t>
      </w:r>
      <w:r w:rsidR="00945E74">
        <w:rPr>
          <w:rFonts w:ascii="GHEA Grapalat" w:hAnsi="GHEA Grapalat" w:cs="Sylfaen"/>
          <w:sz w:val="20"/>
          <w:szCs w:val="20"/>
          <w:lang w:val="pt-BR"/>
        </w:rPr>
        <w:t>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2933B5C5"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 xml:space="preserve">3) </w:t>
      </w:r>
      <w:r w:rsidR="00AE1F6B">
        <w:rPr>
          <w:rFonts w:ascii="GHEA Grapalat" w:hAnsi="GHEA Grapalat" w:cs="Sylfaen"/>
          <w:sz w:val="20"/>
          <w:lang w:val="hy-AM"/>
        </w:rPr>
        <w:t xml:space="preserve"> </w:t>
      </w:r>
      <w:r w:rsidRPr="00FB1EC7">
        <w:rPr>
          <w:rFonts w:ascii="GHEA Grapalat" w:hAnsi="GHEA Grapalat" w:cs="Sylfaen"/>
          <w:sz w:val="20"/>
          <w:lang w:val="hy-AM"/>
        </w:rPr>
        <w:t>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3FB16D" w14:textId="77777777" w:rsidR="002F63F0" w:rsidRPr="00FB1EC7" w:rsidRDefault="002F63F0" w:rsidP="00F02279">
      <w:pPr>
        <w:pStyle w:val="norm"/>
        <w:spacing w:line="240" w:lineRule="auto"/>
        <w:rPr>
          <w:rFonts w:ascii="GHEA Grapalat" w:hAnsi="GHEA Grapalat" w:cs="Sylfaen"/>
          <w:sz w:val="20"/>
          <w:lang w:val="hy-AM"/>
        </w:rPr>
      </w:pPr>
    </w:p>
    <w:p w14:paraId="292BE9D0" w14:textId="7E8680A1"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A6DC1F4"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41588082"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C7B1677"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w:t>
      </w:r>
      <w:r w:rsidR="004A0F2A">
        <w:rPr>
          <w:rFonts w:ascii="GHEA Grapalat" w:hAnsi="GHEA Grapalat" w:cs="Sylfaen"/>
          <w:sz w:val="20"/>
          <w:szCs w:val="20"/>
          <w:lang w:val="hy-AM"/>
        </w:rPr>
        <w:t>3</w:t>
      </w:r>
      <w:r w:rsidR="00F02279" w:rsidRPr="00FB1EC7">
        <w:rPr>
          <w:rFonts w:ascii="GHEA Grapalat" w:hAnsi="GHEA Grapalat" w:cs="Sylfaen"/>
          <w:sz w:val="20"/>
          <w:szCs w:val="20"/>
          <w:lang w:val="hy-AM"/>
        </w:rPr>
        <w:t>)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7B46D297" w:rsidR="00F0796A" w:rsidRPr="002F63F0" w:rsidRDefault="00FC32F6"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F0796A" w:rsidRPr="002F63F0">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ՆԳ-ն հրավերով հրապարակված շինարարական աշխատանքների նախահաշվային գինն է.</w:t>
      </w:r>
    </w:p>
    <w:p w14:paraId="67DD96DA"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ՎԳ –ն ծավալաթերթ-նախահաշվով սահմանված աշխատանքների դիմաց վճարվող գումարն է:</w:t>
      </w:r>
    </w:p>
    <w:p w14:paraId="1E421AD7" w14:textId="77777777" w:rsidR="002F63F0" w:rsidRDefault="002F63F0" w:rsidP="00F0796A">
      <w:pPr>
        <w:tabs>
          <w:tab w:val="left" w:pos="1276"/>
        </w:tabs>
        <w:ind w:firstLine="360"/>
        <w:jc w:val="both"/>
        <w:rPr>
          <w:rFonts w:ascii="GHEA Grapalat" w:hAnsi="GHEA Grapalat" w:cs="Sylfaen"/>
          <w:b/>
          <w:bCs/>
          <w:sz w:val="20"/>
          <w:szCs w:val="20"/>
          <w:lang w:val="hy-AM"/>
        </w:rPr>
      </w:pPr>
    </w:p>
    <w:p w14:paraId="7B957D65" w14:textId="205FE8B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884989C" w14:textId="02BB0650" w:rsidR="002F63F0" w:rsidRDefault="002F63F0" w:rsidP="002F63F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CE3DC5">
        <w:rPr>
          <w:rFonts w:ascii="GHEA Grapalat" w:hAnsi="GHEA Grapalat" w:cs="Arial"/>
          <w:sz w:val="20"/>
          <w:szCs w:val="20"/>
          <w:lang w:val="hy-AM"/>
        </w:rPr>
        <w:t>18</w:t>
      </w:r>
      <w:r>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CE3DC5">
        <w:rPr>
          <w:rFonts w:ascii="GHEA Grapalat" w:hAnsi="GHEA Grapalat" w:cs="Arial"/>
          <w:sz w:val="20"/>
          <w:szCs w:val="20"/>
          <w:lang w:val="hy-AM"/>
        </w:rPr>
        <w:t>տասնութ</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21DF7F83" w14:textId="06A47079" w:rsidR="002F63F0" w:rsidRDefault="002F63F0" w:rsidP="002F63F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F4148A">
        <w:rPr>
          <w:rFonts w:ascii="GHEA Grapalat" w:hAnsi="GHEA Grapalat" w:cs="Arial"/>
          <w:sz w:val="20"/>
          <w:szCs w:val="20"/>
          <w:lang w:val="hy-AM"/>
        </w:rPr>
        <w:t>3</w:t>
      </w:r>
      <w:r>
        <w:rPr>
          <w:rFonts w:ascii="GHEA Grapalat" w:hAnsi="GHEA Grapalat" w:cs="Arial"/>
          <w:sz w:val="20"/>
          <w:szCs w:val="20"/>
          <w:lang w:val="hy-AM"/>
        </w:rPr>
        <w:t xml:space="preserve"> (</w:t>
      </w:r>
      <w:r w:rsidR="00F4148A">
        <w:rPr>
          <w:rFonts w:ascii="GHEA Grapalat" w:hAnsi="GHEA Grapalat" w:cs="Arial"/>
          <w:sz w:val="20"/>
          <w:szCs w:val="20"/>
          <w:lang w:val="hy-AM"/>
        </w:rPr>
        <w:t>երեք</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lastRenderedPageBreak/>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CBA9C6F" w14:textId="4E617959" w:rsidR="00F379EB"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20"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bookmarkEnd w:id="20"/>
    <w:p w14:paraId="7D2799AC" w14:textId="77777777" w:rsidR="002160BC" w:rsidRDefault="002160BC" w:rsidP="00F02279">
      <w:pPr>
        <w:tabs>
          <w:tab w:val="left" w:pos="1276"/>
        </w:tabs>
        <w:ind w:firstLine="720"/>
        <w:jc w:val="both"/>
        <w:rPr>
          <w:rFonts w:ascii="GHEA Grapalat" w:hAnsi="GHEA Grapalat"/>
          <w:sz w:val="20"/>
          <w:szCs w:val="20"/>
          <w:lang w:val="hy-AM"/>
        </w:rPr>
      </w:pPr>
    </w:p>
    <w:tbl>
      <w:tblPr>
        <w:tblpPr w:leftFromText="180" w:rightFromText="180" w:vertAnchor="text" w:horzAnchor="margin" w:tblpXSpec="center"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5"/>
        <w:gridCol w:w="2970"/>
        <w:gridCol w:w="1208"/>
      </w:tblGrid>
      <w:tr w:rsidR="007E2126" w:rsidRPr="00A970F1" w14:paraId="7ACFE60D"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tcPr>
          <w:p w14:paraId="4EF9D0FA"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Շինարարական հրապարակի պատշաճ կազմակերպումը, կահավորումը չկատարել</w:t>
            </w:r>
          </w:p>
        </w:tc>
        <w:tc>
          <w:tcPr>
            <w:tcW w:w="2970" w:type="dxa"/>
            <w:tcBorders>
              <w:top w:val="single" w:sz="4" w:space="0" w:color="auto"/>
              <w:left w:val="single" w:sz="4" w:space="0" w:color="auto"/>
              <w:bottom w:val="single" w:sz="4" w:space="0" w:color="auto"/>
              <w:right w:val="single" w:sz="4" w:space="0" w:color="auto"/>
            </w:tcBorders>
            <w:vAlign w:val="center"/>
          </w:tcPr>
          <w:p w14:paraId="60D2D48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132FDA0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2DCBB447"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r w:rsidR="007E2126" w:rsidRPr="00A970F1" w14:paraId="6A7C8BBD"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vAlign w:val="center"/>
          </w:tcPr>
          <w:p w14:paraId="14B96DE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Տեխնիկական անվտանգության նորմերի չպահապնելը</w:t>
            </w:r>
          </w:p>
        </w:tc>
        <w:tc>
          <w:tcPr>
            <w:tcW w:w="2970" w:type="dxa"/>
            <w:tcBorders>
              <w:top w:val="single" w:sz="4" w:space="0" w:color="auto"/>
              <w:left w:val="single" w:sz="4" w:space="0" w:color="auto"/>
              <w:bottom w:val="single" w:sz="4" w:space="0" w:color="auto"/>
              <w:right w:val="single" w:sz="4" w:space="0" w:color="auto"/>
            </w:tcBorders>
            <w:vAlign w:val="center"/>
          </w:tcPr>
          <w:p w14:paraId="28B9B6B2"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77A28F98"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326BBE9E"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r w:rsidR="007E2126" w:rsidRPr="00A970F1" w14:paraId="3EDC4859"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tcPr>
          <w:p w14:paraId="4709B16B"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 xml:space="preserve">Սանիտարահիգենիկ և բնապահպանական նորմերի չպահապնելը  </w:t>
            </w:r>
          </w:p>
        </w:tc>
        <w:tc>
          <w:tcPr>
            <w:tcW w:w="2970" w:type="dxa"/>
            <w:tcBorders>
              <w:top w:val="single" w:sz="4" w:space="0" w:color="auto"/>
              <w:left w:val="single" w:sz="4" w:space="0" w:color="auto"/>
              <w:bottom w:val="single" w:sz="4" w:space="0" w:color="auto"/>
              <w:right w:val="single" w:sz="4" w:space="0" w:color="auto"/>
            </w:tcBorders>
            <w:vAlign w:val="center"/>
          </w:tcPr>
          <w:p w14:paraId="59E834F4"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3C4461BD"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2666551F"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bl>
    <w:p w14:paraId="62A3A3F3" w14:textId="5B2A131F"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55C48116" w14:textId="77777777" w:rsidR="00F379EB" w:rsidRPr="00FB1EC7" w:rsidRDefault="00F379EB"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D6666C7" w14:textId="77777777" w:rsidR="00F379EB" w:rsidRPr="00FB1EC7" w:rsidRDefault="00F379EB" w:rsidP="00F02279">
      <w:pPr>
        <w:tabs>
          <w:tab w:val="left" w:pos="1276"/>
        </w:tabs>
        <w:ind w:firstLine="720"/>
        <w:jc w:val="both"/>
        <w:rPr>
          <w:rFonts w:ascii="GHEA Grapalat" w:hAnsi="GHEA Grapalat"/>
          <w:sz w:val="20"/>
          <w:szCs w:val="20"/>
          <w:lang w:val="hy-AM"/>
        </w:rPr>
      </w:pPr>
    </w:p>
    <w:p w14:paraId="31AAFFDB" w14:textId="0243B864"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F379EB">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6AC08E3F"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w:t>
      </w:r>
      <w:r w:rsidR="00AE00BC">
        <w:rPr>
          <w:rFonts w:ascii="GHEA Grapalat" w:hAnsi="GHEA Grapalat"/>
          <w:sz w:val="20"/>
          <w:szCs w:val="20"/>
          <w:lang w:val="hy-AM"/>
        </w:rPr>
        <w:t xml:space="preserve">  </w:t>
      </w:r>
      <w:r w:rsidRPr="00FB1EC7">
        <w:rPr>
          <w:rFonts w:ascii="GHEA Grapalat" w:hAnsi="GHEA Grapalat"/>
          <w:sz w:val="20"/>
          <w:szCs w:val="20"/>
          <w:lang w:val="hy-AM"/>
        </w:rPr>
        <w:t>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FB1EC7">
        <w:rPr>
          <w:rFonts w:ascii="GHEA Grapalat" w:hAnsi="GHEA Grapalat" w:cs="Sylfaen"/>
          <w:sz w:val="20"/>
          <w:szCs w:val="20"/>
          <w:lang w:val="hy-AM"/>
        </w:rPr>
        <w:lastRenderedPageBreak/>
        <w:t>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5F56D2FF" w14:textId="77777777" w:rsidR="003D0C16" w:rsidRPr="0093002B" w:rsidRDefault="003D0C16" w:rsidP="003D0C16">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FootnoteReference"/>
          <w:rFonts w:ascii="GHEA Grapalat" w:hAnsi="GHEA Grapalat"/>
          <w:sz w:val="20"/>
          <w:lang w:val="pt-BR"/>
        </w:rPr>
        <w:t xml:space="preserve"> </w:t>
      </w:r>
      <w:r w:rsidRPr="0093002B">
        <w:rPr>
          <w:rStyle w:val="FootnoteReference"/>
          <w:rFonts w:ascii="GHEA Grapalat" w:hAnsi="GHEA Grapalat" w:cs="Sylfaen"/>
          <w:sz w:val="20"/>
          <w:szCs w:val="20"/>
          <w:lang w:val="hy-AM"/>
        </w:rPr>
        <w:footnoteReference w:id="12"/>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3"/>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w:t>
      </w:r>
      <w:r>
        <w:rPr>
          <w:rFonts w:ascii="GHEA Grapalat" w:hAnsi="GHEA Grapalat" w:cs="Sylfaen"/>
          <w:sz w:val="20"/>
          <w:szCs w:val="20"/>
          <w:lang w:val="hy-AM"/>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14"/>
      </w:r>
    </w:p>
    <w:p w14:paraId="050EB25D" w14:textId="77777777" w:rsidR="00A11F7F" w:rsidRDefault="00A11F7F" w:rsidP="00A11F7F">
      <w:pPr>
        <w:tabs>
          <w:tab w:val="left" w:pos="1276"/>
        </w:tabs>
        <w:ind w:firstLine="720"/>
        <w:jc w:val="both"/>
        <w:rPr>
          <w:rFonts w:ascii="GHEA Grapalat" w:hAnsi="GHEA Grapalat" w:cs="Times Armenian"/>
          <w:sz w:val="20"/>
          <w:szCs w:val="20"/>
          <w:lang w:val="hy-AM"/>
        </w:rPr>
      </w:pPr>
      <w:bookmarkStart w:id="22" w:name="_Hlk195261098"/>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FDD4E2A" w14:textId="77777777" w:rsidR="00A11F7F" w:rsidRDefault="00A11F7F" w:rsidP="00A11F7F">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112E6933" w14:textId="0C20ED5F" w:rsidR="009A4931" w:rsidRPr="00AE00BC" w:rsidRDefault="00A11F7F" w:rsidP="00A11F7F">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AE00BC">
        <w:rPr>
          <w:rFonts w:ascii="GHEA Grapalat" w:hAnsi="GHEA Grapalat" w:cs="Sylfaen"/>
          <w:sz w:val="20"/>
          <w:szCs w:val="20"/>
          <w:lang w:val="hy-AM"/>
        </w:rPr>
        <w:t>Երևան քաղաք</w:t>
      </w:r>
      <w:r w:rsidR="00AE00BC" w:rsidRPr="00AE00BC">
        <w:rPr>
          <w:rFonts w:ascii="GHEA Grapalat" w:hAnsi="GHEA Grapalat" w:cs="Sylfaen"/>
          <w:sz w:val="20"/>
          <w:szCs w:val="20"/>
          <w:lang w:val="hy-AM"/>
        </w:rPr>
        <w:t>ի</w:t>
      </w:r>
      <w:r w:rsidR="00AB5698">
        <w:rPr>
          <w:rFonts w:ascii="GHEA Grapalat" w:hAnsi="GHEA Grapalat" w:cs="Sylfaen"/>
          <w:sz w:val="20"/>
          <w:szCs w:val="20"/>
          <w:lang w:val="hy-AM"/>
        </w:rPr>
        <w:t xml:space="preserve"> Կենտրոն վարչական շրջանի ղեկավարի</w:t>
      </w:r>
      <w:r w:rsidR="00AE00BC" w:rsidRPr="00AE00BC">
        <w:rPr>
          <w:rFonts w:ascii="GHEA Grapalat" w:hAnsi="GHEA Grapalat" w:cs="Sylfaen"/>
          <w:sz w:val="20"/>
          <w:szCs w:val="20"/>
          <w:lang w:val="hy-AM"/>
        </w:rPr>
        <w:t xml:space="preserve"> աշխատակազմ</w:t>
      </w:r>
      <w:r w:rsidR="00AB5698">
        <w:rPr>
          <w:rFonts w:ascii="GHEA Grapalat" w:hAnsi="GHEA Grapalat" w:cs="Sylfaen"/>
          <w:sz w:val="20"/>
          <w:szCs w:val="20"/>
          <w:lang w:val="hy-AM"/>
        </w:rPr>
        <w:t>ը</w:t>
      </w:r>
      <w:r w:rsidRPr="00AE00BC">
        <w:rPr>
          <w:rFonts w:ascii="GHEA Grapalat" w:hAnsi="GHEA Grapalat" w:cs="Sylfaen"/>
          <w:sz w:val="20"/>
          <w:szCs w:val="20"/>
          <w:lang w:val="hy-AM"/>
        </w:rPr>
        <w:t>:</w:t>
      </w:r>
      <w:bookmarkEnd w:id="22"/>
    </w:p>
    <w:p w14:paraId="7F8DE698" w14:textId="77777777" w:rsidR="00A54C71" w:rsidRPr="00AE00BC"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5"/>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2793CD9" w14:textId="77777777" w:rsidR="001A4C4B" w:rsidRDefault="001A4C4B" w:rsidP="00A921FD">
      <w:pPr>
        <w:ind w:firstLine="567"/>
        <w:jc w:val="right"/>
        <w:rPr>
          <w:rFonts w:ascii="GHEA Grapalat" w:hAnsi="GHEA Grapalat" w:cs="Sylfaen"/>
          <w:i/>
          <w:sz w:val="20"/>
          <w:szCs w:val="20"/>
          <w:lang w:val="hy-AM"/>
        </w:rPr>
      </w:pPr>
    </w:p>
    <w:p w14:paraId="6A517ECC" w14:textId="537A3E89" w:rsidR="006C4169" w:rsidRDefault="006C4169" w:rsidP="00A921FD">
      <w:pPr>
        <w:ind w:firstLine="567"/>
        <w:jc w:val="right"/>
        <w:rPr>
          <w:rFonts w:ascii="GHEA Grapalat" w:hAnsi="GHEA Grapalat" w:cs="Sylfaen"/>
          <w:i/>
          <w:sz w:val="20"/>
          <w:szCs w:val="20"/>
          <w:lang w:val="hy-AM"/>
        </w:rPr>
      </w:pPr>
    </w:p>
    <w:p w14:paraId="7D1741C5" w14:textId="77777777" w:rsidR="006C4169" w:rsidRDefault="006C4169" w:rsidP="00A921FD">
      <w:pPr>
        <w:ind w:firstLine="567"/>
        <w:jc w:val="right"/>
        <w:rPr>
          <w:rFonts w:ascii="GHEA Grapalat" w:hAnsi="GHEA Grapalat" w:cs="Sylfaen"/>
          <w:i/>
          <w:sz w:val="20"/>
          <w:szCs w:val="20"/>
          <w:lang w:val="hy-AM"/>
        </w:rPr>
      </w:pPr>
    </w:p>
    <w:p w14:paraId="731BE883" w14:textId="77777777" w:rsidR="008B6523" w:rsidRDefault="008B6523" w:rsidP="00A921FD">
      <w:pPr>
        <w:ind w:firstLine="567"/>
        <w:jc w:val="right"/>
        <w:rPr>
          <w:rFonts w:ascii="GHEA Grapalat" w:hAnsi="GHEA Grapalat" w:cs="Sylfaen"/>
          <w:i/>
          <w:sz w:val="20"/>
          <w:szCs w:val="20"/>
          <w:lang w:val="hy-AM"/>
        </w:rPr>
      </w:pPr>
    </w:p>
    <w:p w14:paraId="6150A02A" w14:textId="77777777" w:rsidR="008B6523" w:rsidRDefault="008B6523" w:rsidP="00A921FD">
      <w:pPr>
        <w:ind w:firstLine="567"/>
        <w:jc w:val="right"/>
        <w:rPr>
          <w:rFonts w:ascii="GHEA Grapalat" w:hAnsi="GHEA Grapalat" w:cs="Sylfaen"/>
          <w:i/>
          <w:sz w:val="20"/>
          <w:szCs w:val="20"/>
          <w:lang w:val="hy-AM"/>
        </w:rPr>
      </w:pPr>
    </w:p>
    <w:p w14:paraId="184C721C" w14:textId="77777777" w:rsidR="008B6523" w:rsidRDefault="008B6523" w:rsidP="00A921FD">
      <w:pPr>
        <w:ind w:firstLine="567"/>
        <w:jc w:val="right"/>
        <w:rPr>
          <w:rFonts w:ascii="GHEA Grapalat" w:hAnsi="GHEA Grapalat" w:cs="Sylfaen"/>
          <w:i/>
          <w:sz w:val="20"/>
          <w:szCs w:val="20"/>
          <w:lang w:val="hy-AM"/>
        </w:rPr>
      </w:pPr>
    </w:p>
    <w:p w14:paraId="046AE57F" w14:textId="77777777" w:rsidR="008B6523" w:rsidRDefault="008B6523" w:rsidP="00A921FD">
      <w:pPr>
        <w:ind w:firstLine="567"/>
        <w:jc w:val="right"/>
        <w:rPr>
          <w:rFonts w:ascii="GHEA Grapalat" w:hAnsi="GHEA Grapalat" w:cs="Sylfaen"/>
          <w:i/>
          <w:sz w:val="20"/>
          <w:szCs w:val="20"/>
          <w:lang w:val="hy-AM"/>
        </w:rPr>
      </w:pPr>
    </w:p>
    <w:p w14:paraId="6BD33907" w14:textId="77777777" w:rsidR="008B6523" w:rsidRDefault="008B6523" w:rsidP="00A921FD">
      <w:pPr>
        <w:ind w:firstLine="567"/>
        <w:jc w:val="right"/>
        <w:rPr>
          <w:rFonts w:ascii="GHEA Grapalat" w:hAnsi="GHEA Grapalat" w:cs="Sylfaen"/>
          <w:i/>
          <w:sz w:val="20"/>
          <w:szCs w:val="20"/>
          <w:lang w:val="hy-AM"/>
        </w:rPr>
      </w:pPr>
    </w:p>
    <w:p w14:paraId="25F88E23" w14:textId="77777777" w:rsidR="008B6523" w:rsidRDefault="008B6523" w:rsidP="00A921FD">
      <w:pPr>
        <w:ind w:firstLine="567"/>
        <w:jc w:val="right"/>
        <w:rPr>
          <w:rFonts w:ascii="GHEA Grapalat" w:hAnsi="GHEA Grapalat" w:cs="Sylfaen"/>
          <w:i/>
          <w:sz w:val="20"/>
          <w:szCs w:val="20"/>
          <w:lang w:val="hy-AM"/>
        </w:rPr>
      </w:pPr>
    </w:p>
    <w:p w14:paraId="5E7CA638" w14:textId="77777777" w:rsidR="008B6523" w:rsidRDefault="008B6523" w:rsidP="00A921FD">
      <w:pPr>
        <w:ind w:firstLine="567"/>
        <w:jc w:val="right"/>
        <w:rPr>
          <w:rFonts w:ascii="GHEA Grapalat" w:hAnsi="GHEA Grapalat" w:cs="Sylfaen"/>
          <w:i/>
          <w:sz w:val="20"/>
          <w:szCs w:val="20"/>
          <w:lang w:val="hy-AM"/>
        </w:rPr>
      </w:pPr>
    </w:p>
    <w:p w14:paraId="4D5EACDE" w14:textId="77777777" w:rsidR="008B6523" w:rsidRDefault="008B6523" w:rsidP="00A921FD">
      <w:pPr>
        <w:ind w:firstLine="567"/>
        <w:jc w:val="right"/>
        <w:rPr>
          <w:rFonts w:ascii="GHEA Grapalat" w:hAnsi="GHEA Grapalat" w:cs="Sylfaen"/>
          <w:i/>
          <w:sz w:val="20"/>
          <w:szCs w:val="20"/>
          <w:lang w:val="hy-AM"/>
        </w:rPr>
      </w:pPr>
    </w:p>
    <w:p w14:paraId="4DEA24F5" w14:textId="77777777" w:rsidR="008B6523" w:rsidRDefault="008B6523" w:rsidP="00A921FD">
      <w:pPr>
        <w:ind w:firstLine="567"/>
        <w:jc w:val="right"/>
        <w:rPr>
          <w:rFonts w:ascii="GHEA Grapalat" w:hAnsi="GHEA Grapalat" w:cs="Sylfaen"/>
          <w:i/>
          <w:sz w:val="20"/>
          <w:szCs w:val="20"/>
          <w:lang w:val="hy-AM"/>
        </w:rPr>
      </w:pPr>
    </w:p>
    <w:p w14:paraId="3EA23100" w14:textId="77777777" w:rsidR="008B6523" w:rsidRDefault="008B6523" w:rsidP="00A921FD">
      <w:pPr>
        <w:ind w:firstLine="567"/>
        <w:jc w:val="right"/>
        <w:rPr>
          <w:rFonts w:ascii="GHEA Grapalat" w:hAnsi="GHEA Grapalat" w:cs="Sylfaen"/>
          <w:i/>
          <w:sz w:val="20"/>
          <w:szCs w:val="20"/>
          <w:lang w:val="hy-AM"/>
        </w:rPr>
      </w:pPr>
    </w:p>
    <w:p w14:paraId="09FFDFAF" w14:textId="77777777" w:rsidR="008B6523" w:rsidRDefault="008B6523" w:rsidP="00A921FD">
      <w:pPr>
        <w:ind w:firstLine="567"/>
        <w:jc w:val="right"/>
        <w:rPr>
          <w:rFonts w:ascii="GHEA Grapalat" w:hAnsi="GHEA Grapalat" w:cs="Sylfaen"/>
          <w:i/>
          <w:sz w:val="20"/>
          <w:szCs w:val="20"/>
          <w:lang w:val="hy-AM"/>
        </w:rPr>
        <w:sectPr w:rsidR="008B6523" w:rsidSect="009E402F">
          <w:footnotePr>
            <w:pos w:val="beneathText"/>
          </w:footnotePr>
          <w:pgSz w:w="11906" w:h="16838" w:code="9"/>
          <w:pgMar w:top="540" w:right="707" w:bottom="540" w:left="663" w:header="561" w:footer="561" w:gutter="0"/>
          <w:cols w:space="720"/>
        </w:sectPr>
      </w:pPr>
    </w:p>
    <w:p w14:paraId="4A4E8BD2" w14:textId="77777777" w:rsidR="008B6523" w:rsidRDefault="008B6523" w:rsidP="00A921FD">
      <w:pPr>
        <w:ind w:firstLine="567"/>
        <w:jc w:val="right"/>
        <w:rPr>
          <w:rFonts w:ascii="GHEA Grapalat" w:hAnsi="GHEA Grapalat" w:cs="Sylfaen"/>
          <w:i/>
          <w:sz w:val="20"/>
          <w:szCs w:val="20"/>
          <w:lang w:val="hy-AM"/>
        </w:rPr>
      </w:pPr>
    </w:p>
    <w:p w14:paraId="18036C44" w14:textId="77777777" w:rsidR="008B6523" w:rsidRDefault="008B6523" w:rsidP="00A921FD">
      <w:pPr>
        <w:ind w:firstLine="567"/>
        <w:jc w:val="right"/>
        <w:rPr>
          <w:rFonts w:ascii="GHEA Grapalat" w:hAnsi="GHEA Grapalat" w:cs="Sylfaen"/>
          <w:i/>
          <w:sz w:val="20"/>
          <w:szCs w:val="20"/>
          <w:lang w:val="hy-AM"/>
        </w:rPr>
      </w:pPr>
    </w:p>
    <w:p w14:paraId="264D8BD3" w14:textId="4256D3AD" w:rsidR="00A921FD" w:rsidRPr="008B6523" w:rsidRDefault="00A921FD" w:rsidP="00A921FD">
      <w:pPr>
        <w:ind w:firstLine="567"/>
        <w:jc w:val="right"/>
        <w:rPr>
          <w:rFonts w:ascii="GHEA Grapalat" w:hAnsi="GHEA Grapalat" w:cs="Arial"/>
          <w:i/>
          <w:sz w:val="20"/>
          <w:szCs w:val="20"/>
          <w:lang w:val="hy-AM"/>
        </w:rPr>
      </w:pPr>
      <w:r w:rsidRPr="008B6523">
        <w:rPr>
          <w:rFonts w:ascii="GHEA Grapalat" w:hAnsi="GHEA Grapalat" w:cs="Sylfaen"/>
          <w:i/>
          <w:sz w:val="20"/>
          <w:szCs w:val="20"/>
          <w:lang w:val="hy-AM"/>
        </w:rPr>
        <w:t>Հավելված</w:t>
      </w:r>
      <w:r w:rsidRPr="008B6523">
        <w:rPr>
          <w:rFonts w:ascii="GHEA Grapalat" w:hAnsi="GHEA Grapalat" w:cs="Arial"/>
          <w:i/>
          <w:sz w:val="20"/>
          <w:szCs w:val="20"/>
          <w:lang w:val="hy-AM"/>
        </w:rPr>
        <w:t xml:space="preserve"> </w:t>
      </w:r>
      <w:r w:rsidRPr="008B6523">
        <w:rPr>
          <w:rFonts w:ascii="GHEA Grapalat" w:hAnsi="GHEA Grapalat" w:cs="Sylfaen"/>
          <w:i/>
          <w:sz w:val="20"/>
          <w:szCs w:val="20"/>
          <w:lang w:val="hy-AM"/>
        </w:rPr>
        <w:t>թիվ</w:t>
      </w:r>
      <w:r w:rsidRPr="008B6523">
        <w:rPr>
          <w:rFonts w:ascii="GHEA Grapalat" w:hAnsi="GHEA Grapalat" w:cs="Arial"/>
          <w:i/>
          <w:sz w:val="20"/>
          <w:szCs w:val="20"/>
          <w:lang w:val="hy-AM"/>
        </w:rPr>
        <w:t xml:space="preserve"> 1</w:t>
      </w:r>
    </w:p>
    <w:p w14:paraId="07F9ED9B" w14:textId="77777777" w:rsidR="00A921FD" w:rsidRPr="008B6523" w:rsidRDefault="00A921FD" w:rsidP="00A921FD">
      <w:pPr>
        <w:ind w:firstLine="567"/>
        <w:jc w:val="right"/>
        <w:rPr>
          <w:rFonts w:ascii="GHEA Grapalat" w:hAnsi="GHEA Grapalat" w:cs="Arial"/>
          <w:i/>
          <w:sz w:val="20"/>
          <w:szCs w:val="20"/>
          <w:lang w:val="pt-BR"/>
        </w:rPr>
      </w:pPr>
      <w:r w:rsidRPr="008B6523">
        <w:rPr>
          <w:rFonts w:ascii="GHEA Grapalat" w:hAnsi="GHEA Grapalat"/>
          <w:sz w:val="20"/>
          <w:szCs w:val="20"/>
          <w:lang w:val="hy-AM"/>
        </w:rPr>
        <w:t>«</w:t>
      </w:r>
      <w:r w:rsidRPr="008B6523">
        <w:rPr>
          <w:rFonts w:ascii="GHEA Grapalat" w:hAnsi="GHEA Grapalat"/>
          <w:i/>
          <w:sz w:val="20"/>
          <w:szCs w:val="20"/>
          <w:lang w:val="pt-BR"/>
        </w:rPr>
        <w:t xml:space="preserve">           </w:t>
      </w:r>
      <w:r w:rsidRPr="008B6523">
        <w:rPr>
          <w:rFonts w:ascii="GHEA Grapalat" w:hAnsi="GHEA Grapalat"/>
          <w:sz w:val="20"/>
          <w:szCs w:val="20"/>
          <w:lang w:val="hy-AM"/>
        </w:rPr>
        <w:t>»</w:t>
      </w:r>
      <w:r w:rsidRPr="008B6523">
        <w:rPr>
          <w:rFonts w:ascii="GHEA Grapalat" w:hAnsi="GHEA Grapalat"/>
          <w:i/>
          <w:sz w:val="20"/>
          <w:szCs w:val="20"/>
          <w:lang w:val="pt-BR"/>
        </w:rPr>
        <w:t xml:space="preserve">                  20   </w:t>
      </w:r>
      <w:r w:rsidRPr="008B6523">
        <w:rPr>
          <w:rFonts w:ascii="GHEA Grapalat" w:hAnsi="GHEA Grapalat" w:cs="Sylfaen"/>
          <w:i/>
          <w:sz w:val="20"/>
          <w:szCs w:val="20"/>
          <w:lang w:val="pt-BR"/>
        </w:rPr>
        <w:t>թ</w:t>
      </w:r>
      <w:r w:rsidRPr="008B6523">
        <w:rPr>
          <w:rFonts w:ascii="GHEA Grapalat" w:hAnsi="GHEA Grapalat" w:cs="Arial"/>
          <w:i/>
          <w:sz w:val="20"/>
          <w:szCs w:val="20"/>
          <w:lang w:val="pt-BR"/>
        </w:rPr>
        <w:t xml:space="preserve">. </w:t>
      </w:r>
      <w:r w:rsidRPr="008B6523">
        <w:rPr>
          <w:rFonts w:ascii="GHEA Grapalat" w:hAnsi="GHEA Grapalat"/>
          <w:i/>
          <w:sz w:val="20"/>
          <w:szCs w:val="20"/>
          <w:lang w:val="pt-BR"/>
        </w:rPr>
        <w:t xml:space="preserve"> </w:t>
      </w:r>
      <w:r w:rsidRPr="008B6523">
        <w:rPr>
          <w:rFonts w:ascii="GHEA Grapalat" w:hAnsi="GHEA Grapalat" w:cs="Sylfaen"/>
          <w:i/>
          <w:sz w:val="20"/>
          <w:szCs w:val="20"/>
          <w:lang w:val="pt-BR"/>
        </w:rPr>
        <w:t>կնքված</w:t>
      </w:r>
      <w:r w:rsidRPr="008B6523">
        <w:rPr>
          <w:rFonts w:ascii="GHEA Grapalat" w:hAnsi="GHEA Grapalat" w:cs="Arial"/>
          <w:i/>
          <w:sz w:val="20"/>
          <w:szCs w:val="20"/>
          <w:lang w:val="pt-BR"/>
        </w:rPr>
        <w:t xml:space="preserve"> </w:t>
      </w:r>
    </w:p>
    <w:p w14:paraId="4F87D676" w14:textId="108E9722" w:rsidR="00A921FD" w:rsidRPr="008B6523" w:rsidRDefault="00A921FD" w:rsidP="00A921FD">
      <w:pPr>
        <w:jc w:val="right"/>
        <w:rPr>
          <w:rFonts w:ascii="GHEA Grapalat" w:hAnsi="GHEA Grapalat" w:cs="Sylfaen"/>
          <w:i/>
          <w:sz w:val="20"/>
          <w:szCs w:val="20"/>
          <w:lang w:val="pt-BR"/>
        </w:rPr>
      </w:pPr>
      <w:r w:rsidRPr="008B6523">
        <w:rPr>
          <w:rFonts w:ascii="GHEA Grapalat" w:hAnsi="GHEA Grapalat" w:cs="Sylfaen"/>
          <w:i/>
          <w:sz w:val="20"/>
          <w:szCs w:val="20"/>
          <w:lang w:val="pt-BR"/>
        </w:rPr>
        <w:t>ծածկագրով պայմանագրի</w:t>
      </w:r>
    </w:p>
    <w:p w14:paraId="4948A34E" w14:textId="02ADCAC5" w:rsidR="00A921FD" w:rsidRPr="008B6523" w:rsidRDefault="00A921FD" w:rsidP="00A921FD">
      <w:pPr>
        <w:jc w:val="right"/>
        <w:rPr>
          <w:rFonts w:ascii="GHEA Grapalat" w:hAnsi="GHEA Grapalat" w:cs="Sylfaen"/>
          <w:i/>
          <w:sz w:val="20"/>
          <w:szCs w:val="20"/>
          <w:lang w:val="pt-BR"/>
        </w:rPr>
      </w:pPr>
    </w:p>
    <w:p w14:paraId="3F5AC591" w14:textId="77777777" w:rsidR="008B6523" w:rsidRPr="008B6523" w:rsidRDefault="008B6523" w:rsidP="001C74B0">
      <w:pPr>
        <w:jc w:val="center"/>
        <w:rPr>
          <w:rFonts w:ascii="GHEA Grapalat" w:hAnsi="GHEA Grapalat" w:cs="Sylfaen"/>
          <w:iCs/>
          <w:sz w:val="20"/>
          <w:szCs w:val="20"/>
          <w:lang w:val="hy-AM"/>
        </w:rPr>
      </w:pPr>
    </w:p>
    <w:p w14:paraId="1C6D03B7" w14:textId="77777777" w:rsidR="008B6523" w:rsidRPr="008B6523" w:rsidRDefault="008B6523" w:rsidP="001C74B0">
      <w:pPr>
        <w:jc w:val="center"/>
        <w:rPr>
          <w:rFonts w:ascii="GHEA Grapalat" w:hAnsi="GHEA Grapalat" w:cs="Sylfaen"/>
          <w:iCs/>
          <w:sz w:val="20"/>
          <w:szCs w:val="20"/>
          <w:lang w:val="hy-AM"/>
        </w:rPr>
      </w:pPr>
    </w:p>
    <w:tbl>
      <w:tblPr>
        <w:tblW w:w="16308" w:type="dxa"/>
        <w:tblLook w:val="04A0" w:firstRow="1" w:lastRow="0" w:firstColumn="1" w:lastColumn="0" w:noHBand="0" w:noVBand="1"/>
      </w:tblPr>
      <w:tblGrid>
        <w:gridCol w:w="486"/>
        <w:gridCol w:w="1894"/>
        <w:gridCol w:w="1844"/>
        <w:gridCol w:w="838"/>
        <w:gridCol w:w="1341"/>
        <w:gridCol w:w="1310"/>
        <w:gridCol w:w="373"/>
        <w:gridCol w:w="97"/>
        <w:gridCol w:w="758"/>
        <w:gridCol w:w="481"/>
        <w:gridCol w:w="2030"/>
        <w:gridCol w:w="163"/>
        <w:gridCol w:w="2087"/>
        <w:gridCol w:w="1688"/>
        <w:gridCol w:w="166"/>
        <w:gridCol w:w="222"/>
        <w:gridCol w:w="222"/>
        <w:gridCol w:w="308"/>
      </w:tblGrid>
      <w:tr w:rsidR="008B6523" w:rsidRPr="008B6523" w14:paraId="5C68FE38" w14:textId="77777777" w:rsidTr="009E2596">
        <w:trPr>
          <w:gridAfter w:val="4"/>
          <w:wAfter w:w="918" w:type="dxa"/>
          <w:trHeight w:val="373"/>
        </w:trPr>
        <w:tc>
          <w:tcPr>
            <w:tcW w:w="15390" w:type="dxa"/>
            <w:gridSpan w:val="14"/>
            <w:tcBorders>
              <w:top w:val="nil"/>
              <w:left w:val="nil"/>
              <w:bottom w:val="nil"/>
              <w:right w:val="nil"/>
            </w:tcBorders>
            <w:noWrap/>
            <w:vAlign w:val="bottom"/>
            <w:hideMark/>
          </w:tcPr>
          <w:p w14:paraId="48180447" w14:textId="77777777" w:rsidR="008B6523" w:rsidRPr="008B6523" w:rsidRDefault="008B6523">
            <w:pPr>
              <w:jc w:val="center"/>
              <w:rPr>
                <w:rFonts w:ascii="Calibri" w:hAnsi="Calibri" w:cs="Calibri"/>
                <w:sz w:val="20"/>
                <w:szCs w:val="20"/>
              </w:rPr>
            </w:pPr>
            <w:r w:rsidRPr="008B6523">
              <w:rPr>
                <w:rFonts w:ascii="Calibri" w:hAnsi="Calibri" w:cs="Calibri"/>
                <w:sz w:val="20"/>
                <w:szCs w:val="20"/>
              </w:rPr>
              <w:t>ՏԵԽՆԻԿԱԿԱՆ ԲՆՈՒԹԱԳԻՐ</w:t>
            </w:r>
          </w:p>
        </w:tc>
      </w:tr>
      <w:tr w:rsidR="008B6523" w:rsidRPr="008B6523" w14:paraId="4B5E5DF4" w14:textId="77777777" w:rsidTr="009E2596">
        <w:trPr>
          <w:trHeight w:val="64"/>
        </w:trPr>
        <w:tc>
          <w:tcPr>
            <w:tcW w:w="486" w:type="dxa"/>
            <w:tcBorders>
              <w:top w:val="nil"/>
              <w:left w:val="nil"/>
              <w:bottom w:val="nil"/>
              <w:right w:val="nil"/>
            </w:tcBorders>
            <w:noWrap/>
            <w:vAlign w:val="bottom"/>
            <w:hideMark/>
          </w:tcPr>
          <w:p w14:paraId="42ED8FCC" w14:textId="77777777" w:rsidR="008B6523" w:rsidRPr="008B6523" w:rsidRDefault="008B6523">
            <w:pPr>
              <w:jc w:val="center"/>
              <w:rPr>
                <w:rFonts w:ascii="Calibri" w:hAnsi="Calibri" w:cs="Calibri"/>
                <w:sz w:val="20"/>
                <w:szCs w:val="20"/>
              </w:rPr>
            </w:pPr>
          </w:p>
        </w:tc>
        <w:tc>
          <w:tcPr>
            <w:tcW w:w="1894" w:type="dxa"/>
            <w:tcBorders>
              <w:top w:val="nil"/>
              <w:left w:val="nil"/>
              <w:bottom w:val="nil"/>
              <w:right w:val="nil"/>
            </w:tcBorders>
            <w:vAlign w:val="center"/>
            <w:hideMark/>
          </w:tcPr>
          <w:p w14:paraId="2EB25CB4" w14:textId="77777777" w:rsidR="008B6523" w:rsidRPr="008B6523" w:rsidRDefault="008B6523">
            <w:pPr>
              <w:rPr>
                <w:sz w:val="20"/>
                <w:szCs w:val="20"/>
              </w:rPr>
            </w:pPr>
          </w:p>
        </w:tc>
        <w:tc>
          <w:tcPr>
            <w:tcW w:w="1844" w:type="dxa"/>
            <w:tcBorders>
              <w:top w:val="nil"/>
              <w:left w:val="nil"/>
              <w:bottom w:val="nil"/>
              <w:right w:val="nil"/>
            </w:tcBorders>
            <w:vAlign w:val="center"/>
            <w:hideMark/>
          </w:tcPr>
          <w:p w14:paraId="0B9B25D5" w14:textId="77777777" w:rsidR="008B6523" w:rsidRPr="008B6523" w:rsidRDefault="008B6523">
            <w:pPr>
              <w:rPr>
                <w:sz w:val="20"/>
                <w:szCs w:val="20"/>
              </w:rPr>
            </w:pPr>
          </w:p>
        </w:tc>
        <w:tc>
          <w:tcPr>
            <w:tcW w:w="3489" w:type="dxa"/>
            <w:gridSpan w:val="3"/>
            <w:tcBorders>
              <w:top w:val="nil"/>
              <w:left w:val="nil"/>
              <w:bottom w:val="nil"/>
              <w:right w:val="nil"/>
            </w:tcBorders>
            <w:vAlign w:val="center"/>
            <w:hideMark/>
          </w:tcPr>
          <w:p w14:paraId="5A0717F2" w14:textId="77777777" w:rsidR="008B6523" w:rsidRPr="008B6523" w:rsidRDefault="008B6523">
            <w:pPr>
              <w:rPr>
                <w:sz w:val="20"/>
                <w:szCs w:val="20"/>
              </w:rPr>
            </w:pPr>
          </w:p>
        </w:tc>
        <w:tc>
          <w:tcPr>
            <w:tcW w:w="373" w:type="dxa"/>
            <w:tcBorders>
              <w:top w:val="nil"/>
              <w:left w:val="nil"/>
              <w:bottom w:val="nil"/>
              <w:right w:val="nil"/>
            </w:tcBorders>
            <w:vAlign w:val="center"/>
            <w:hideMark/>
          </w:tcPr>
          <w:p w14:paraId="5D2E8843" w14:textId="77777777" w:rsidR="008B6523" w:rsidRPr="008B6523" w:rsidRDefault="008B6523">
            <w:pPr>
              <w:rPr>
                <w:sz w:val="20"/>
                <w:szCs w:val="20"/>
              </w:rPr>
            </w:pPr>
          </w:p>
        </w:tc>
        <w:tc>
          <w:tcPr>
            <w:tcW w:w="855" w:type="dxa"/>
            <w:gridSpan w:val="2"/>
            <w:tcBorders>
              <w:top w:val="nil"/>
              <w:left w:val="nil"/>
              <w:bottom w:val="nil"/>
              <w:right w:val="nil"/>
            </w:tcBorders>
            <w:vAlign w:val="center"/>
            <w:hideMark/>
          </w:tcPr>
          <w:p w14:paraId="5D2E5B03" w14:textId="77777777" w:rsidR="008B6523" w:rsidRPr="008B6523" w:rsidRDefault="008B6523">
            <w:pPr>
              <w:rPr>
                <w:sz w:val="20"/>
                <w:szCs w:val="20"/>
              </w:rPr>
            </w:pPr>
          </w:p>
        </w:tc>
        <w:tc>
          <w:tcPr>
            <w:tcW w:w="2674" w:type="dxa"/>
            <w:gridSpan w:val="3"/>
            <w:tcBorders>
              <w:top w:val="nil"/>
              <w:left w:val="nil"/>
              <w:bottom w:val="nil"/>
              <w:right w:val="nil"/>
            </w:tcBorders>
            <w:vAlign w:val="center"/>
            <w:hideMark/>
          </w:tcPr>
          <w:p w14:paraId="566678C6" w14:textId="675ECBF0" w:rsidR="008B6523" w:rsidRPr="008B6523" w:rsidRDefault="008B6523">
            <w:pPr>
              <w:jc w:val="center"/>
              <w:rPr>
                <w:sz w:val="20"/>
                <w:szCs w:val="20"/>
              </w:rPr>
            </w:pPr>
            <w:r>
              <w:rPr>
                <w:sz w:val="20"/>
                <w:szCs w:val="20"/>
              </w:rPr>
              <w:t xml:space="preserve">ՀՀ </w:t>
            </w:r>
            <w:proofErr w:type="spellStart"/>
            <w:r>
              <w:rPr>
                <w:sz w:val="20"/>
                <w:szCs w:val="20"/>
              </w:rPr>
              <w:t>դրամ</w:t>
            </w:r>
            <w:proofErr w:type="spellEnd"/>
          </w:p>
        </w:tc>
        <w:tc>
          <w:tcPr>
            <w:tcW w:w="2087" w:type="dxa"/>
            <w:tcBorders>
              <w:top w:val="nil"/>
              <w:left w:val="nil"/>
              <w:bottom w:val="nil"/>
              <w:right w:val="nil"/>
            </w:tcBorders>
            <w:vAlign w:val="center"/>
            <w:hideMark/>
          </w:tcPr>
          <w:p w14:paraId="34343958" w14:textId="77777777" w:rsidR="008B6523" w:rsidRPr="008B6523" w:rsidRDefault="008B6523">
            <w:pPr>
              <w:jc w:val="center"/>
              <w:rPr>
                <w:sz w:val="20"/>
                <w:szCs w:val="20"/>
              </w:rPr>
            </w:pPr>
          </w:p>
        </w:tc>
        <w:tc>
          <w:tcPr>
            <w:tcW w:w="1854" w:type="dxa"/>
            <w:gridSpan w:val="2"/>
            <w:tcBorders>
              <w:top w:val="nil"/>
              <w:left w:val="nil"/>
              <w:bottom w:val="nil"/>
              <w:right w:val="nil"/>
            </w:tcBorders>
            <w:vAlign w:val="center"/>
            <w:hideMark/>
          </w:tcPr>
          <w:p w14:paraId="5288B0A5"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60ED9550"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15860312" w14:textId="77777777" w:rsidR="008B6523" w:rsidRPr="008B6523" w:rsidRDefault="008B6523">
            <w:pPr>
              <w:jc w:val="center"/>
              <w:rPr>
                <w:sz w:val="20"/>
                <w:szCs w:val="20"/>
              </w:rPr>
            </w:pPr>
          </w:p>
        </w:tc>
        <w:tc>
          <w:tcPr>
            <w:tcW w:w="308" w:type="dxa"/>
            <w:tcBorders>
              <w:top w:val="nil"/>
              <w:left w:val="nil"/>
              <w:bottom w:val="nil"/>
              <w:right w:val="nil"/>
            </w:tcBorders>
            <w:noWrap/>
            <w:vAlign w:val="bottom"/>
            <w:hideMark/>
          </w:tcPr>
          <w:p w14:paraId="51307752" w14:textId="77777777" w:rsidR="008B6523" w:rsidRPr="008B6523" w:rsidRDefault="008B6523">
            <w:pPr>
              <w:jc w:val="center"/>
              <w:rPr>
                <w:sz w:val="20"/>
                <w:szCs w:val="20"/>
              </w:rPr>
            </w:pPr>
          </w:p>
        </w:tc>
      </w:tr>
      <w:tr w:rsidR="008B6523" w:rsidRPr="008B6523" w14:paraId="0D6EFD45" w14:textId="77777777" w:rsidTr="009E2596">
        <w:trPr>
          <w:gridAfter w:val="4"/>
          <w:wAfter w:w="918" w:type="dxa"/>
          <w:trHeight w:val="283"/>
        </w:trPr>
        <w:tc>
          <w:tcPr>
            <w:tcW w:w="1539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E473952" w14:textId="77777777" w:rsidR="008B6523" w:rsidRPr="008B6523" w:rsidRDefault="008B6523">
            <w:pPr>
              <w:jc w:val="center"/>
              <w:rPr>
                <w:rFonts w:ascii="Sylfaen" w:hAnsi="Sylfaen" w:cs="Calibri"/>
                <w:sz w:val="20"/>
                <w:szCs w:val="20"/>
              </w:rPr>
            </w:pPr>
            <w:proofErr w:type="spellStart"/>
            <w:r w:rsidRPr="008B6523">
              <w:rPr>
                <w:rFonts w:ascii="Sylfaen" w:hAnsi="Sylfaen" w:cs="Calibri"/>
                <w:sz w:val="20"/>
                <w:szCs w:val="20"/>
              </w:rPr>
              <w:t>Աշխատանք</w:t>
            </w:r>
            <w:proofErr w:type="spellEnd"/>
          </w:p>
        </w:tc>
      </w:tr>
      <w:tr w:rsidR="0078198D" w:rsidRPr="008B6523" w14:paraId="16F0655D" w14:textId="77777777" w:rsidTr="009E2596">
        <w:trPr>
          <w:gridAfter w:val="4"/>
          <w:wAfter w:w="918" w:type="dxa"/>
          <w:trHeight w:val="386"/>
        </w:trPr>
        <w:tc>
          <w:tcPr>
            <w:tcW w:w="4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70AEB"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Հ/Հ</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6AC4D2"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 xml:space="preserve">ԳՄԱ </w:t>
            </w:r>
            <w:proofErr w:type="spellStart"/>
            <w:r w:rsidRPr="008B6523">
              <w:rPr>
                <w:rFonts w:ascii="Sylfaen" w:hAnsi="Sylfaen" w:cs="Calibri"/>
                <w:sz w:val="20"/>
                <w:szCs w:val="20"/>
              </w:rPr>
              <w:t>կոդ</w:t>
            </w:r>
            <w:proofErr w:type="spellEnd"/>
            <w:r w:rsidRPr="008B6523">
              <w:rPr>
                <w:rFonts w:ascii="Sylfaen" w:hAnsi="Sylfaen" w:cs="Calibri"/>
                <w:sz w:val="20"/>
                <w:szCs w:val="20"/>
              </w:rPr>
              <w:t xml:space="preserve"> (CPV)</w:t>
            </w:r>
          </w:p>
        </w:tc>
        <w:tc>
          <w:tcPr>
            <w:tcW w:w="2682" w:type="dxa"/>
            <w:gridSpan w:val="2"/>
            <w:vMerge w:val="restart"/>
            <w:tcBorders>
              <w:top w:val="nil"/>
              <w:left w:val="single" w:sz="4" w:space="0" w:color="auto"/>
              <w:right w:val="single" w:sz="4" w:space="0" w:color="auto"/>
            </w:tcBorders>
            <w:shd w:val="clear" w:color="000000" w:fill="FFFFFF"/>
            <w:vAlign w:val="center"/>
          </w:tcPr>
          <w:p w14:paraId="7A615F15" w14:textId="72990161"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Գնման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առարկայի</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անվանումը</w:t>
            </w:r>
            <w:proofErr w:type="spellEnd"/>
          </w:p>
        </w:tc>
        <w:tc>
          <w:tcPr>
            <w:tcW w:w="13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9ABE8"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Չափման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միավորը</w:t>
            </w:r>
            <w:proofErr w:type="spellEnd"/>
          </w:p>
        </w:tc>
        <w:tc>
          <w:tcPr>
            <w:tcW w:w="1780"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50C152A1" w14:textId="5689E5F2"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br/>
            </w:r>
            <w:proofErr w:type="spellStart"/>
            <w:r w:rsidRPr="008B6523">
              <w:rPr>
                <w:rFonts w:ascii="Sylfaen" w:hAnsi="Sylfaen" w:cs="Calibri"/>
                <w:sz w:val="20"/>
                <w:szCs w:val="20"/>
              </w:rPr>
              <w:t>գինը</w:t>
            </w:r>
            <w:proofErr w:type="spellEnd"/>
            <w:r w:rsidRPr="008B6523">
              <w:rPr>
                <w:rFonts w:ascii="Sylfaen" w:hAnsi="Sylfaen" w:cs="Calibri"/>
                <w:sz w:val="20"/>
                <w:szCs w:val="20"/>
              </w:rPr>
              <w:t xml:space="preserve"> </w:t>
            </w:r>
            <w:r w:rsidRPr="008B6523">
              <w:rPr>
                <w:rFonts w:ascii="Sylfaen" w:hAnsi="Sylfaen" w:cs="Calibri"/>
                <w:sz w:val="20"/>
                <w:szCs w:val="20"/>
              </w:rPr>
              <w:br/>
              <w:t xml:space="preserve"> /ՀՀ </w:t>
            </w:r>
            <w:proofErr w:type="spellStart"/>
            <w:r w:rsidRPr="008B6523">
              <w:rPr>
                <w:rFonts w:ascii="Sylfaen" w:hAnsi="Sylfaen" w:cs="Calibri"/>
                <w:sz w:val="20"/>
                <w:szCs w:val="20"/>
              </w:rPr>
              <w:t>դրամ</w:t>
            </w:r>
            <w:proofErr w:type="spellEnd"/>
            <w:r w:rsidRPr="008B6523">
              <w:rPr>
                <w:rFonts w:ascii="Sylfaen" w:hAnsi="Sylfaen" w:cs="Calibri"/>
                <w:sz w:val="20"/>
                <w:szCs w:val="20"/>
              </w:rPr>
              <w:t>/</w:t>
            </w:r>
          </w:p>
        </w:tc>
        <w:tc>
          <w:tcPr>
            <w:tcW w:w="123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38BC813"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t xml:space="preserve"> քանակը</w:t>
            </w:r>
          </w:p>
        </w:tc>
        <w:tc>
          <w:tcPr>
            <w:tcW w:w="5968" w:type="dxa"/>
            <w:gridSpan w:val="4"/>
            <w:tcBorders>
              <w:top w:val="single" w:sz="4" w:space="0" w:color="auto"/>
              <w:left w:val="nil"/>
              <w:bottom w:val="single" w:sz="4" w:space="0" w:color="auto"/>
              <w:right w:val="single" w:sz="4" w:space="0" w:color="auto"/>
            </w:tcBorders>
            <w:shd w:val="clear" w:color="000000" w:fill="FFFFFF"/>
            <w:vAlign w:val="center"/>
            <w:hideMark/>
          </w:tcPr>
          <w:p w14:paraId="448755B9" w14:textId="0CE7326C" w:rsidR="0078198D" w:rsidRPr="008B6523" w:rsidRDefault="00F8453E">
            <w:pPr>
              <w:jc w:val="center"/>
              <w:rPr>
                <w:rFonts w:ascii="Sylfaen" w:hAnsi="Sylfaen" w:cs="Calibri"/>
                <w:sz w:val="20"/>
                <w:szCs w:val="20"/>
              </w:rPr>
            </w:pPr>
            <w:proofErr w:type="spellStart"/>
            <w:r>
              <w:rPr>
                <w:rFonts w:ascii="Sylfaen" w:hAnsi="Sylfaen" w:cs="Calibri"/>
                <w:sz w:val="20"/>
                <w:szCs w:val="20"/>
              </w:rPr>
              <w:t>կատարման</w:t>
            </w:r>
            <w:proofErr w:type="spellEnd"/>
          </w:p>
        </w:tc>
      </w:tr>
      <w:tr w:rsidR="0078198D" w:rsidRPr="008B6523" w14:paraId="1113B72E" w14:textId="77777777" w:rsidTr="009E2596">
        <w:trPr>
          <w:gridAfter w:val="4"/>
          <w:wAfter w:w="918" w:type="dxa"/>
          <w:trHeight w:val="656"/>
        </w:trPr>
        <w:tc>
          <w:tcPr>
            <w:tcW w:w="486" w:type="dxa"/>
            <w:vMerge/>
            <w:tcBorders>
              <w:top w:val="nil"/>
              <w:left w:val="single" w:sz="4" w:space="0" w:color="auto"/>
              <w:bottom w:val="single" w:sz="4" w:space="0" w:color="auto"/>
              <w:right w:val="single" w:sz="4" w:space="0" w:color="auto"/>
            </w:tcBorders>
            <w:vAlign w:val="center"/>
            <w:hideMark/>
          </w:tcPr>
          <w:p w14:paraId="1F6D5B62" w14:textId="77777777" w:rsidR="0078198D" w:rsidRPr="008B6523" w:rsidRDefault="0078198D">
            <w:pPr>
              <w:rPr>
                <w:rFonts w:ascii="Sylfaen" w:hAnsi="Sylfaen" w:cs="Calibri"/>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415773BA" w14:textId="77777777" w:rsidR="0078198D" w:rsidRPr="008B6523" w:rsidRDefault="0078198D">
            <w:pPr>
              <w:rPr>
                <w:rFonts w:ascii="Sylfaen" w:hAnsi="Sylfaen" w:cs="Calibri"/>
                <w:sz w:val="20"/>
                <w:szCs w:val="20"/>
              </w:rPr>
            </w:pPr>
          </w:p>
        </w:tc>
        <w:tc>
          <w:tcPr>
            <w:tcW w:w="2682" w:type="dxa"/>
            <w:gridSpan w:val="2"/>
            <w:vMerge/>
            <w:tcBorders>
              <w:left w:val="single" w:sz="4" w:space="0" w:color="auto"/>
              <w:bottom w:val="single" w:sz="4" w:space="0" w:color="auto"/>
              <w:right w:val="single" w:sz="4" w:space="0" w:color="auto"/>
            </w:tcBorders>
            <w:vAlign w:val="center"/>
          </w:tcPr>
          <w:p w14:paraId="2D0CFA74" w14:textId="77777777" w:rsidR="0078198D" w:rsidRPr="008B6523" w:rsidRDefault="0078198D">
            <w:pPr>
              <w:rPr>
                <w:rFonts w:ascii="Sylfaen" w:hAnsi="Sylfaen"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5F0FF24" w14:textId="77777777" w:rsidR="0078198D" w:rsidRPr="008B6523" w:rsidRDefault="0078198D">
            <w:pPr>
              <w:rPr>
                <w:rFonts w:ascii="Sylfaen" w:hAnsi="Sylfae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6239EF98" w14:textId="77777777" w:rsidR="0078198D" w:rsidRPr="008B6523" w:rsidRDefault="0078198D">
            <w:pPr>
              <w:rPr>
                <w:rFonts w:ascii="Sylfaen" w:hAnsi="Sylfaen" w:cs="Calibri"/>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3A9915A" w14:textId="77777777" w:rsidR="0078198D" w:rsidRPr="008B6523" w:rsidRDefault="0078198D">
            <w:pPr>
              <w:rPr>
                <w:rFonts w:ascii="Sylfaen" w:hAnsi="Sylfaen" w:cs="Calibri"/>
                <w:sz w:val="20"/>
                <w:szCs w:val="20"/>
              </w:rPr>
            </w:pPr>
          </w:p>
        </w:tc>
        <w:tc>
          <w:tcPr>
            <w:tcW w:w="2030" w:type="dxa"/>
            <w:tcBorders>
              <w:top w:val="nil"/>
              <w:left w:val="nil"/>
              <w:bottom w:val="single" w:sz="4" w:space="0" w:color="auto"/>
              <w:right w:val="single" w:sz="4" w:space="0" w:color="auto"/>
            </w:tcBorders>
            <w:vAlign w:val="center"/>
            <w:hideMark/>
          </w:tcPr>
          <w:p w14:paraId="7B3A228D"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հասցեն</w:t>
            </w:r>
            <w:proofErr w:type="spellEnd"/>
          </w:p>
        </w:tc>
        <w:tc>
          <w:tcPr>
            <w:tcW w:w="3938" w:type="dxa"/>
            <w:gridSpan w:val="3"/>
            <w:tcBorders>
              <w:top w:val="single" w:sz="4" w:space="0" w:color="auto"/>
              <w:left w:val="nil"/>
              <w:bottom w:val="single" w:sz="4" w:space="0" w:color="auto"/>
              <w:right w:val="single" w:sz="4" w:space="0" w:color="auto"/>
            </w:tcBorders>
            <w:vAlign w:val="center"/>
            <w:hideMark/>
          </w:tcPr>
          <w:p w14:paraId="004C7AE8"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Ժամկետը</w:t>
            </w:r>
            <w:proofErr w:type="spellEnd"/>
          </w:p>
        </w:tc>
      </w:tr>
      <w:tr w:rsidR="0078198D" w:rsidRPr="008B6523" w14:paraId="1271BFE2" w14:textId="77777777" w:rsidTr="009E2596">
        <w:trPr>
          <w:gridAfter w:val="4"/>
          <w:wAfter w:w="918" w:type="dxa"/>
          <w:trHeight w:val="1209"/>
        </w:trPr>
        <w:tc>
          <w:tcPr>
            <w:tcW w:w="486" w:type="dxa"/>
            <w:vMerge w:val="restart"/>
            <w:tcBorders>
              <w:top w:val="nil"/>
              <w:left w:val="single" w:sz="4" w:space="0" w:color="auto"/>
              <w:bottom w:val="single" w:sz="4" w:space="0" w:color="auto"/>
              <w:right w:val="single" w:sz="4" w:space="0" w:color="auto"/>
            </w:tcBorders>
            <w:noWrap/>
            <w:vAlign w:val="center"/>
            <w:hideMark/>
          </w:tcPr>
          <w:p w14:paraId="3C670939"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D9A9AD" w14:textId="782182E0" w:rsidR="0078198D" w:rsidRPr="008B6523" w:rsidRDefault="00F8453E">
            <w:pPr>
              <w:ind w:right="252"/>
              <w:jc w:val="center"/>
              <w:rPr>
                <w:rFonts w:ascii="Arial Armenian" w:hAnsi="Arial Armenian" w:cs="Calibri"/>
                <w:sz w:val="20"/>
                <w:szCs w:val="20"/>
              </w:rPr>
            </w:pPr>
            <w:r w:rsidRPr="00F450B2">
              <w:rPr>
                <w:rFonts w:ascii="GHEA Grapalat" w:hAnsi="GHEA Grapalat"/>
                <w:iCs/>
                <w:sz w:val="16"/>
                <w:szCs w:val="16"/>
                <w:lang w:val="hy-AM"/>
              </w:rPr>
              <w:t>45611300/130</w:t>
            </w:r>
          </w:p>
        </w:tc>
        <w:tc>
          <w:tcPr>
            <w:tcW w:w="2682" w:type="dxa"/>
            <w:gridSpan w:val="2"/>
            <w:vMerge w:val="restart"/>
            <w:tcBorders>
              <w:top w:val="nil"/>
              <w:left w:val="single" w:sz="4" w:space="0" w:color="auto"/>
              <w:right w:val="single" w:sz="4" w:space="0" w:color="auto"/>
            </w:tcBorders>
            <w:shd w:val="clear" w:color="000000" w:fill="FFFFFF"/>
            <w:vAlign w:val="center"/>
            <w:hideMark/>
          </w:tcPr>
          <w:p w14:paraId="699E1229" w14:textId="49AA24AC" w:rsidR="0078198D" w:rsidRPr="008B6523" w:rsidRDefault="00F8453E">
            <w:pPr>
              <w:jc w:val="center"/>
              <w:rPr>
                <w:rFonts w:ascii="Arial LatArm" w:hAnsi="Arial LatArm" w:cs="Calibri"/>
                <w:sz w:val="20"/>
                <w:szCs w:val="20"/>
              </w:rPr>
            </w:pPr>
            <w:r w:rsidRPr="002B67D0">
              <w:rPr>
                <w:rFonts w:ascii="GHEA Grapalat" w:hAnsi="GHEA Grapalat" w:cs="Sylfaen"/>
                <w:sz w:val="20"/>
                <w:szCs w:val="20"/>
                <w:lang w:val="pt-BR"/>
              </w:rPr>
              <w:t>Երևան քաղաքի Կենտրոն վարչական շրջանի բակերի ընթացիկ վերանորոգման աշխատանքներ</w:t>
            </w:r>
          </w:p>
        </w:tc>
        <w:tc>
          <w:tcPr>
            <w:tcW w:w="1341" w:type="dxa"/>
            <w:vMerge w:val="restart"/>
            <w:tcBorders>
              <w:top w:val="nil"/>
              <w:left w:val="single" w:sz="4" w:space="0" w:color="auto"/>
              <w:bottom w:val="single" w:sz="4" w:space="0" w:color="auto"/>
              <w:right w:val="single" w:sz="4" w:space="0" w:color="auto"/>
            </w:tcBorders>
            <w:vAlign w:val="center"/>
            <w:hideMark/>
          </w:tcPr>
          <w:p w14:paraId="702B9B03" w14:textId="77777777" w:rsidR="0078198D" w:rsidRPr="008B6523" w:rsidRDefault="0078198D">
            <w:pPr>
              <w:jc w:val="center"/>
              <w:rPr>
                <w:rFonts w:ascii="Arial Armenian" w:hAnsi="Arial Armenian" w:cs="Calibri"/>
                <w:sz w:val="20"/>
                <w:szCs w:val="20"/>
              </w:rPr>
            </w:pPr>
            <w:proofErr w:type="spellStart"/>
            <w:r w:rsidRPr="008B6523">
              <w:rPr>
                <w:rFonts w:ascii="Sylfaen" w:hAnsi="Sylfaen" w:cs="Sylfaen"/>
                <w:sz w:val="20"/>
                <w:szCs w:val="20"/>
              </w:rPr>
              <w:t>դրամ</w:t>
            </w:r>
            <w:proofErr w:type="spellEnd"/>
          </w:p>
        </w:tc>
        <w:tc>
          <w:tcPr>
            <w:tcW w:w="1780" w:type="dxa"/>
            <w:gridSpan w:val="3"/>
            <w:vMerge w:val="restart"/>
            <w:tcBorders>
              <w:top w:val="nil"/>
              <w:left w:val="single" w:sz="4" w:space="0" w:color="auto"/>
              <w:bottom w:val="single" w:sz="4" w:space="0" w:color="auto"/>
              <w:right w:val="single" w:sz="4" w:space="0" w:color="auto"/>
            </w:tcBorders>
            <w:noWrap/>
            <w:vAlign w:val="center"/>
            <w:hideMark/>
          </w:tcPr>
          <w:p w14:paraId="5756A1F4" w14:textId="63A2A537" w:rsidR="0078198D" w:rsidRPr="008B6523" w:rsidRDefault="0078198D">
            <w:pPr>
              <w:jc w:val="center"/>
              <w:rPr>
                <w:rFonts w:ascii="Arial" w:hAnsi="Arial" w:cs="Arial"/>
                <w:sz w:val="20"/>
                <w:szCs w:val="20"/>
              </w:rPr>
            </w:pPr>
          </w:p>
        </w:tc>
        <w:tc>
          <w:tcPr>
            <w:tcW w:w="1239" w:type="dxa"/>
            <w:gridSpan w:val="2"/>
            <w:vMerge w:val="restart"/>
            <w:tcBorders>
              <w:top w:val="nil"/>
              <w:left w:val="single" w:sz="4" w:space="0" w:color="auto"/>
              <w:bottom w:val="single" w:sz="4" w:space="0" w:color="auto"/>
              <w:right w:val="single" w:sz="4" w:space="0" w:color="auto"/>
            </w:tcBorders>
            <w:noWrap/>
            <w:vAlign w:val="center"/>
            <w:hideMark/>
          </w:tcPr>
          <w:p w14:paraId="318FF87D"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20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CADFF" w14:textId="5FCED617" w:rsidR="0078198D" w:rsidRPr="008B6523" w:rsidRDefault="00F8453E">
            <w:pPr>
              <w:jc w:val="center"/>
              <w:rPr>
                <w:rFonts w:ascii="Sylfaen" w:hAnsi="Sylfaen" w:cs="Calibri"/>
                <w:sz w:val="20"/>
                <w:szCs w:val="20"/>
              </w:rPr>
            </w:pPr>
            <w:r w:rsidRPr="00A03401">
              <w:rPr>
                <w:rFonts w:ascii="GHEA Grapalat" w:hAnsi="GHEA Grapalat"/>
                <w:sz w:val="18"/>
                <w:szCs w:val="18"/>
                <w:lang w:val="hy-AM"/>
              </w:rPr>
              <w:t>Երևան քաղաքի</w:t>
            </w:r>
            <w:r w:rsidRPr="000F6D74">
              <w:rPr>
                <w:rFonts w:ascii="GHEA Grapalat" w:hAnsi="GHEA Grapalat"/>
                <w:sz w:val="18"/>
                <w:szCs w:val="18"/>
                <w:lang w:val="hy-AM"/>
              </w:rPr>
              <w:t xml:space="preserve"> </w:t>
            </w:r>
            <w:r w:rsidRPr="00A03401">
              <w:rPr>
                <w:rFonts w:ascii="GHEA Grapalat" w:hAnsi="GHEA Grapalat"/>
                <w:sz w:val="18"/>
                <w:szCs w:val="18"/>
                <w:lang w:val="hy-AM"/>
              </w:rPr>
              <w:t>Կենտրոն վարչական շրջանի տարածք</w:t>
            </w:r>
          </w:p>
        </w:tc>
        <w:tc>
          <w:tcPr>
            <w:tcW w:w="3938"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61EC00A0" w14:textId="73244F1E" w:rsidR="0078198D" w:rsidRPr="008B6523" w:rsidRDefault="001511BD">
            <w:pPr>
              <w:jc w:val="center"/>
              <w:rPr>
                <w:rFonts w:ascii="Sylfaen" w:hAnsi="Sylfaen" w:cs="Calibri"/>
                <w:sz w:val="20"/>
                <w:szCs w:val="20"/>
              </w:rPr>
            </w:pPr>
            <w:r w:rsidRPr="003919B0">
              <w:rPr>
                <w:rFonts w:ascii="GHEA Grapalat" w:hAnsi="GHEA Grapalat"/>
                <w:sz w:val="18"/>
                <w:szCs w:val="18"/>
                <w:lang w:val="hy-AM"/>
              </w:rPr>
              <w:t xml:space="preserve">Պայմանագրով նախատեսված շինարարական աշխատանքները սկսվում են՝ տեխնիկական հսկողության ծառայությունների մատուցման պայմանագիրը ուժի մեջ մտնելու </w:t>
            </w:r>
            <w:r w:rsidRPr="009C1948">
              <w:rPr>
                <w:rFonts w:ascii="GHEA Grapalat" w:hAnsi="GHEA Grapalat"/>
                <w:sz w:val="18"/>
                <w:szCs w:val="18"/>
                <w:lang w:val="hy-AM"/>
              </w:rPr>
              <w:t xml:space="preserve">օրվանից մինչև </w:t>
            </w:r>
            <w:r>
              <w:rPr>
                <w:rFonts w:ascii="GHEA Grapalat" w:hAnsi="GHEA Grapalat"/>
                <w:sz w:val="18"/>
                <w:szCs w:val="18"/>
                <w:lang w:val="hy-AM"/>
              </w:rPr>
              <w:t>70 օրացուցային օրը ներառյալ</w:t>
            </w:r>
          </w:p>
        </w:tc>
      </w:tr>
      <w:tr w:rsidR="0078198D" w:rsidRPr="008B6523" w14:paraId="4D6B0DA8"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30DAE9A4"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5941F651"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right w:val="single" w:sz="4" w:space="0" w:color="auto"/>
            </w:tcBorders>
            <w:vAlign w:val="center"/>
            <w:hideMark/>
          </w:tcPr>
          <w:p w14:paraId="1042B3A8"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9F2E9C1"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0AB5B4A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77E0B738"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02E1DAE8"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2D9797A0" w14:textId="77777777" w:rsidR="0078198D" w:rsidRPr="008B6523" w:rsidRDefault="0078198D">
            <w:pPr>
              <w:rPr>
                <w:rFonts w:ascii="Sylfaen" w:hAnsi="Sylfaen" w:cs="Calibri"/>
                <w:b/>
                <w:bCs/>
                <w:sz w:val="20"/>
                <w:szCs w:val="20"/>
              </w:rPr>
            </w:pPr>
          </w:p>
        </w:tc>
      </w:tr>
      <w:tr w:rsidR="0078198D" w:rsidRPr="008B6523" w14:paraId="49C9CFA6"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1EF7C39E"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22185938"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bottom w:val="single" w:sz="4" w:space="0" w:color="auto"/>
              <w:right w:val="single" w:sz="4" w:space="0" w:color="auto"/>
            </w:tcBorders>
            <w:vAlign w:val="center"/>
            <w:hideMark/>
          </w:tcPr>
          <w:p w14:paraId="3594BD35"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262B6BC7"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280881D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96A79B6"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34CC1C13"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155DE065" w14:textId="77777777" w:rsidR="0078198D" w:rsidRPr="008B6523" w:rsidRDefault="0078198D">
            <w:pPr>
              <w:rPr>
                <w:rFonts w:ascii="Sylfaen" w:hAnsi="Sylfaen" w:cs="Calibri"/>
                <w:b/>
                <w:bCs/>
                <w:sz w:val="20"/>
                <w:szCs w:val="20"/>
              </w:rPr>
            </w:pPr>
          </w:p>
        </w:tc>
      </w:tr>
    </w:tbl>
    <w:p w14:paraId="79BC8930" w14:textId="77777777" w:rsidR="008B6523" w:rsidRPr="008B6523" w:rsidRDefault="008B6523" w:rsidP="001C74B0">
      <w:pPr>
        <w:jc w:val="center"/>
        <w:rPr>
          <w:rFonts w:ascii="GHEA Grapalat" w:hAnsi="GHEA Grapalat" w:cs="Sylfaen"/>
          <w:iCs/>
          <w:sz w:val="20"/>
          <w:szCs w:val="20"/>
        </w:rPr>
      </w:pPr>
    </w:p>
    <w:p w14:paraId="6BA4D7A9" w14:textId="77777777" w:rsidR="008B6523" w:rsidRDefault="008B6523" w:rsidP="001C74B0">
      <w:pPr>
        <w:jc w:val="center"/>
        <w:rPr>
          <w:rFonts w:ascii="GHEA Grapalat" w:hAnsi="GHEA Grapalat" w:cs="Sylfaen"/>
          <w:iCs/>
          <w:sz w:val="20"/>
          <w:szCs w:val="20"/>
          <w:lang w:val="hy-AM"/>
        </w:rPr>
      </w:pPr>
    </w:p>
    <w:p w14:paraId="1B8F7E32" w14:textId="77777777" w:rsidR="00D4035F" w:rsidRPr="008E3E18" w:rsidRDefault="00D4035F" w:rsidP="00D4035F">
      <w:pPr>
        <w:ind w:firstLine="851"/>
        <w:jc w:val="center"/>
        <w:rPr>
          <w:rFonts w:ascii="GHEA Grapalat" w:hAnsi="GHEA Grapalat"/>
          <w:b/>
          <w:iCs/>
          <w:highlight w:val="yellow"/>
          <w:lang w:val="hy-AM"/>
        </w:rPr>
      </w:pPr>
      <w:r w:rsidRPr="008E3E18">
        <w:rPr>
          <w:rFonts w:ascii="GHEA Grapalat" w:hAnsi="GHEA Grapalat"/>
          <w:b/>
          <w:iCs/>
          <w:highlight w:val="yellow"/>
          <w:lang w:val="hy-AM"/>
        </w:rPr>
        <w:t>Աշխատանքների կատարման համար անհրաժեշտ է՝</w:t>
      </w:r>
    </w:p>
    <w:p w14:paraId="6AE90C3E" w14:textId="77777777" w:rsidR="00D4035F" w:rsidRPr="008E3E18" w:rsidRDefault="00D4035F" w:rsidP="00D4035F">
      <w:pPr>
        <w:ind w:firstLine="851"/>
        <w:jc w:val="center"/>
        <w:rPr>
          <w:rFonts w:ascii="GHEA Grapalat" w:hAnsi="GHEA Grapalat"/>
          <w:iCs/>
          <w:sz w:val="20"/>
          <w:szCs w:val="20"/>
          <w:highlight w:val="yellow"/>
          <w:lang w:val="hy-AM"/>
        </w:rPr>
      </w:pPr>
    </w:p>
    <w:p w14:paraId="09879CB0" w14:textId="77777777" w:rsidR="00D4035F" w:rsidRPr="008E3E18" w:rsidRDefault="00D4035F" w:rsidP="00D4035F">
      <w:pPr>
        <w:ind w:firstLine="1418"/>
        <w:jc w:val="both"/>
        <w:rPr>
          <w:rFonts w:ascii="GHEA Grapalat" w:hAnsi="GHEA Grapalat"/>
          <w:b/>
          <w:i/>
          <w:iCs/>
          <w:highlight w:val="yellow"/>
          <w:u w:val="single"/>
          <w:lang w:val="hy-AM"/>
        </w:rPr>
      </w:pPr>
      <w:r w:rsidRPr="008E3E18">
        <w:rPr>
          <w:rFonts w:ascii="GHEA Grapalat" w:hAnsi="GHEA Grapalat"/>
          <w:b/>
          <w:i/>
          <w:iCs/>
          <w:highlight w:val="yellow"/>
          <w:u w:val="single"/>
          <w:lang w:val="hy-AM"/>
        </w:rPr>
        <w:t>Քաղաքաշինության բնագավառում՝</w:t>
      </w:r>
    </w:p>
    <w:p w14:paraId="3292D0A6" w14:textId="77777777" w:rsidR="00D4035F" w:rsidRPr="000A7517" w:rsidRDefault="00D4035F" w:rsidP="00D4035F">
      <w:pPr>
        <w:tabs>
          <w:tab w:val="left" w:pos="1134"/>
        </w:tabs>
        <w:ind w:left="851"/>
        <w:rPr>
          <w:rFonts w:ascii="GHEA Grapalat" w:hAnsi="GHEA Grapalat"/>
          <w:iCs/>
          <w:lang w:val="hy-AM"/>
        </w:rPr>
      </w:pPr>
      <w:r w:rsidRPr="008E3E18">
        <w:rPr>
          <w:rFonts w:ascii="GHEA Grapalat" w:hAnsi="GHEA Grapalat"/>
          <w:iCs/>
          <w:highlight w:val="yellow"/>
          <w:lang w:val="hy-AM"/>
        </w:rPr>
        <w:t>1.</w:t>
      </w:r>
      <w:r w:rsidRPr="008E3E18">
        <w:rPr>
          <w:rFonts w:ascii="GHEA Grapalat" w:hAnsi="GHEA Grapalat"/>
          <w:iCs/>
          <w:highlight w:val="yellow"/>
          <w:lang w:val="hy-AM"/>
        </w:rPr>
        <w:tab/>
        <w:t>Ներդիրի ծածկագիր՝ 04  բնակելի, հասարակական և արտադրական կառույցներ՝ 2-րդ դասի լիցենզիա</w:t>
      </w:r>
    </w:p>
    <w:p w14:paraId="6B635ABE" w14:textId="77777777" w:rsidR="008B6523" w:rsidRDefault="008B6523" w:rsidP="001C74B0">
      <w:pPr>
        <w:jc w:val="center"/>
        <w:rPr>
          <w:rFonts w:ascii="GHEA Grapalat" w:hAnsi="GHEA Grapalat" w:cs="Sylfaen"/>
          <w:iCs/>
          <w:sz w:val="20"/>
          <w:szCs w:val="20"/>
          <w:lang w:val="hy-AM"/>
        </w:rPr>
      </w:pPr>
    </w:p>
    <w:p w14:paraId="7F926FEA" w14:textId="77777777" w:rsidR="008B6523" w:rsidRPr="00D4035F" w:rsidRDefault="008B6523" w:rsidP="008B6523">
      <w:pPr>
        <w:jc w:val="center"/>
        <w:rPr>
          <w:rFonts w:ascii="Sylfaen" w:hAnsi="Sylfaen" w:cs="Sylfaen"/>
          <w:b/>
          <w:bCs/>
          <w:sz w:val="21"/>
          <w:szCs w:val="21"/>
          <w:lang w:val="hy-AM"/>
        </w:rPr>
        <w:sectPr w:rsidR="008B6523" w:rsidRPr="00D4035F" w:rsidSect="008B6523">
          <w:footnotePr>
            <w:pos w:val="beneathText"/>
          </w:footnotePr>
          <w:pgSz w:w="16838" w:h="11906" w:orient="landscape" w:code="9"/>
          <w:pgMar w:top="662" w:right="547" w:bottom="706" w:left="547" w:header="562" w:footer="562" w:gutter="0"/>
          <w:cols w:space="720"/>
        </w:sectPr>
      </w:pPr>
    </w:p>
    <w:p w14:paraId="6E8AE4AE" w14:textId="77777777" w:rsidR="008B6523" w:rsidRDefault="008B6523" w:rsidP="001C74B0">
      <w:pPr>
        <w:jc w:val="center"/>
        <w:rPr>
          <w:rFonts w:ascii="GHEA Grapalat" w:hAnsi="GHEA Grapalat" w:cs="Sylfaen"/>
          <w:iCs/>
          <w:sz w:val="20"/>
          <w:szCs w:val="20"/>
          <w:lang w:val="hy-AM"/>
        </w:rPr>
      </w:pPr>
    </w:p>
    <w:p w14:paraId="0112AC22" w14:textId="77777777" w:rsidR="002C259A" w:rsidRPr="008B6523" w:rsidRDefault="002C259A" w:rsidP="001C74B0">
      <w:pPr>
        <w:jc w:val="center"/>
        <w:rPr>
          <w:rFonts w:ascii="GHEA Grapalat" w:hAnsi="GHEA Grapalat" w:cs="Sylfaen"/>
          <w:iCs/>
          <w:sz w:val="20"/>
          <w:szCs w:val="20"/>
          <w:lang w:val="hy-AM"/>
        </w:rPr>
      </w:pPr>
    </w:p>
    <w:p w14:paraId="475D8AB1" w14:textId="77777777" w:rsidR="009608D1" w:rsidRPr="009549AF" w:rsidRDefault="009608D1" w:rsidP="009608D1">
      <w:pPr>
        <w:jc w:val="center"/>
        <w:rPr>
          <w:rFonts w:ascii="Arial" w:hAnsi="Arial" w:cs="Arial"/>
          <w:b/>
          <w:bCs/>
          <w:lang w:val="ru-RU"/>
        </w:rPr>
      </w:pPr>
      <w:r w:rsidRPr="00EE78F2">
        <w:rPr>
          <w:rFonts w:ascii="Arial" w:hAnsi="Arial" w:cs="Arial"/>
          <w:b/>
          <w:bCs/>
        </w:rPr>
        <w:t>ԲԱԿ</w:t>
      </w:r>
      <w:r>
        <w:rPr>
          <w:rFonts w:ascii="Arial" w:hAnsi="Arial" w:cs="Arial"/>
          <w:b/>
          <w:bCs/>
          <w:lang w:val="hy-AM"/>
        </w:rPr>
        <w:t>ԵՐԻ</w:t>
      </w:r>
      <w:r w:rsidRPr="009549AF">
        <w:rPr>
          <w:rFonts w:ascii="Arial" w:hAnsi="Arial" w:cs="Arial"/>
          <w:b/>
          <w:bCs/>
          <w:lang w:val="ru-RU"/>
        </w:rPr>
        <w:t xml:space="preserve"> </w:t>
      </w:r>
      <w:r w:rsidRPr="00EE78F2">
        <w:rPr>
          <w:rFonts w:ascii="Arial" w:hAnsi="Arial" w:cs="Arial"/>
          <w:b/>
          <w:bCs/>
        </w:rPr>
        <w:t>ԸՆԹԱՑԻԿ</w:t>
      </w:r>
      <w:r w:rsidRPr="009549AF">
        <w:rPr>
          <w:rFonts w:ascii="Arial" w:hAnsi="Arial" w:cs="Arial"/>
          <w:b/>
          <w:bCs/>
          <w:lang w:val="ru-RU"/>
        </w:rPr>
        <w:t xml:space="preserve"> </w:t>
      </w:r>
      <w:r w:rsidRPr="00EE78F2">
        <w:rPr>
          <w:rFonts w:ascii="Arial" w:hAnsi="Arial" w:cs="Arial"/>
          <w:b/>
          <w:bCs/>
        </w:rPr>
        <w:t>ՎԵՐԱՆՈՐՈԳՄԱՆ</w:t>
      </w:r>
      <w:r w:rsidRPr="009549AF">
        <w:rPr>
          <w:rFonts w:ascii="Arial" w:hAnsi="Arial" w:cs="Arial"/>
          <w:b/>
          <w:bCs/>
          <w:lang w:val="ru-RU"/>
        </w:rPr>
        <w:t xml:space="preserve"> </w:t>
      </w:r>
      <w:r w:rsidRPr="00EE78F2">
        <w:rPr>
          <w:rFonts w:ascii="Arial" w:hAnsi="Arial" w:cs="Arial"/>
          <w:b/>
          <w:bCs/>
        </w:rPr>
        <w:t>ԱՇԽԱՏԱՆՔՆԵՐ</w:t>
      </w:r>
    </w:p>
    <w:p w14:paraId="6A9E88E2" w14:textId="77777777" w:rsidR="009608D1" w:rsidRPr="003F480B" w:rsidRDefault="009608D1" w:rsidP="009608D1">
      <w:pPr>
        <w:jc w:val="center"/>
        <w:rPr>
          <w:rFonts w:ascii="Arial" w:hAnsi="Arial" w:cs="Arial"/>
          <w:b/>
          <w:bCs/>
          <w:lang w:val="ru-RU"/>
        </w:rPr>
      </w:pPr>
      <w:r w:rsidRPr="00EE78F2">
        <w:rPr>
          <w:rFonts w:ascii="Calibri" w:hAnsi="Calibri" w:cs="Calibri"/>
          <w:b/>
          <w:bCs/>
          <w:lang w:val="ru-RU"/>
        </w:rPr>
        <w:t>Благоустройство</w:t>
      </w:r>
      <w:r w:rsidRPr="00EE78F2">
        <w:rPr>
          <w:rFonts w:ascii="Arial Armenian" w:hAnsi="Arial Armenian" w:cs="Arial"/>
          <w:b/>
          <w:bCs/>
          <w:lang w:val="ru-RU"/>
        </w:rPr>
        <w:t xml:space="preserve"> </w:t>
      </w:r>
      <w:r w:rsidRPr="00EE78F2">
        <w:rPr>
          <w:rFonts w:ascii="Calibri" w:hAnsi="Calibri" w:cs="Calibri"/>
          <w:b/>
          <w:bCs/>
          <w:lang w:val="ru-RU"/>
        </w:rPr>
        <w:t>внутри</w:t>
      </w:r>
      <w:r w:rsidRPr="00EE78F2">
        <w:rPr>
          <w:rFonts w:ascii="Arial Armenian" w:hAnsi="Arial Armenian" w:cs="Arial"/>
          <w:b/>
          <w:bCs/>
          <w:lang w:val="ru-RU"/>
        </w:rPr>
        <w:t xml:space="preserve"> </w:t>
      </w:r>
      <w:r w:rsidRPr="00EE78F2">
        <w:rPr>
          <w:rFonts w:ascii="Calibri" w:hAnsi="Calibri" w:cs="Calibri"/>
          <w:b/>
          <w:bCs/>
          <w:lang w:val="ru-RU"/>
        </w:rPr>
        <w:t>дворовой</w:t>
      </w:r>
      <w:r w:rsidRPr="00EE78F2">
        <w:rPr>
          <w:rFonts w:ascii="Arial Armenian" w:hAnsi="Arial Armenian" w:cs="Arial"/>
          <w:b/>
          <w:bCs/>
          <w:lang w:val="ru-RU"/>
        </w:rPr>
        <w:t xml:space="preserve"> </w:t>
      </w:r>
      <w:r w:rsidRPr="00EE78F2">
        <w:rPr>
          <w:rFonts w:ascii="Calibri" w:hAnsi="Calibri" w:cs="Calibri"/>
          <w:b/>
          <w:bCs/>
          <w:lang w:val="ru-RU"/>
        </w:rPr>
        <w:t>территории</w:t>
      </w:r>
    </w:p>
    <w:p w14:paraId="5EF6251C" w14:textId="77777777" w:rsidR="009608D1" w:rsidRPr="003F480B" w:rsidRDefault="009608D1" w:rsidP="009608D1">
      <w:pPr>
        <w:jc w:val="center"/>
        <w:rPr>
          <w:rFonts w:ascii="Arial" w:hAnsi="Arial" w:cs="Arial"/>
          <w:b/>
          <w:bCs/>
          <w:lang w:val="ru-RU"/>
        </w:rPr>
      </w:pPr>
    </w:p>
    <w:p w14:paraId="23FA894D" w14:textId="77777777" w:rsidR="009608D1" w:rsidRPr="003F480B" w:rsidRDefault="009608D1" w:rsidP="009608D1">
      <w:pPr>
        <w:jc w:val="center"/>
        <w:rPr>
          <w:rFonts w:ascii="Arial" w:hAnsi="Arial" w:cs="Arial"/>
          <w:b/>
          <w:bCs/>
          <w:lang w:val="ru-RU"/>
        </w:rPr>
      </w:pPr>
    </w:p>
    <w:p w14:paraId="5D72188D" w14:textId="77777777" w:rsidR="009608D1" w:rsidRPr="003F480B" w:rsidRDefault="009608D1" w:rsidP="009608D1">
      <w:pPr>
        <w:jc w:val="center"/>
        <w:rPr>
          <w:rFonts w:ascii="Arial" w:hAnsi="Arial" w:cs="Arial"/>
          <w:b/>
          <w:bCs/>
          <w:lang w:val="ru-RU"/>
        </w:rPr>
      </w:pPr>
      <w:r w:rsidRPr="00EE78F2">
        <w:rPr>
          <w:rFonts w:ascii="Arial" w:hAnsi="Arial" w:cs="Arial"/>
          <w:b/>
          <w:bCs/>
        </w:rPr>
        <w:t>ԾԱՎԱԼԱԹԵՐԹ</w:t>
      </w:r>
      <w:r w:rsidRPr="003F480B">
        <w:rPr>
          <w:rFonts w:ascii="Arial" w:hAnsi="Arial" w:cs="Arial"/>
          <w:b/>
          <w:bCs/>
          <w:lang w:val="ru-RU"/>
        </w:rPr>
        <w:t>-</w:t>
      </w:r>
      <w:r w:rsidRPr="00EE78F2">
        <w:rPr>
          <w:rFonts w:ascii="Arial" w:hAnsi="Arial" w:cs="Arial"/>
          <w:b/>
          <w:bCs/>
        </w:rPr>
        <w:t>ՆԱԽԱՀԱՇԻՎ</w:t>
      </w:r>
    </w:p>
    <w:p w14:paraId="7D24C14B" w14:textId="77777777" w:rsidR="009608D1" w:rsidRDefault="009608D1" w:rsidP="009608D1">
      <w:pPr>
        <w:jc w:val="center"/>
        <w:rPr>
          <w:rFonts w:cs="Arial"/>
          <w:b/>
          <w:bCs/>
          <w:lang w:val="ru-RU"/>
        </w:rPr>
      </w:pPr>
      <w:r w:rsidRPr="00EE78F2">
        <w:rPr>
          <w:rFonts w:ascii="Calibri" w:hAnsi="Calibri" w:cs="Calibri"/>
          <w:b/>
          <w:bCs/>
          <w:lang w:val="ru-RU"/>
        </w:rPr>
        <w:t>ведомость</w:t>
      </w:r>
      <w:r w:rsidRPr="00EE78F2">
        <w:rPr>
          <w:rFonts w:ascii="Arial Armenian" w:hAnsi="Arial Armenian" w:cs="Arial"/>
          <w:b/>
          <w:bCs/>
          <w:lang w:val="ru-RU"/>
        </w:rPr>
        <w:t xml:space="preserve"> </w:t>
      </w:r>
      <w:r w:rsidRPr="00EE78F2">
        <w:rPr>
          <w:rFonts w:ascii="Calibri" w:hAnsi="Calibri" w:cs="Calibri"/>
          <w:b/>
          <w:bCs/>
          <w:lang w:val="ru-RU"/>
        </w:rPr>
        <w:t>объема</w:t>
      </w:r>
      <w:r w:rsidRPr="00EE78F2">
        <w:rPr>
          <w:rFonts w:ascii="Arial Armenian" w:hAnsi="Arial Armenian" w:cs="Arial"/>
          <w:b/>
          <w:bCs/>
          <w:lang w:val="ru-RU"/>
        </w:rPr>
        <w:t xml:space="preserve"> </w:t>
      </w:r>
      <w:r w:rsidRPr="00EE78F2">
        <w:rPr>
          <w:rFonts w:ascii="Calibri" w:hAnsi="Calibri" w:cs="Calibri"/>
          <w:b/>
          <w:bCs/>
          <w:lang w:val="ru-RU"/>
        </w:rPr>
        <w:t>работ</w:t>
      </w:r>
      <w:r>
        <w:rPr>
          <w:rFonts w:ascii="Sylfaen" w:hAnsi="Sylfaen" w:cs="Calibri"/>
          <w:b/>
          <w:bCs/>
          <w:lang w:val="hy-AM"/>
        </w:rPr>
        <w:t xml:space="preserve"> </w:t>
      </w:r>
      <w:r w:rsidRPr="00EE78F2">
        <w:rPr>
          <w:rFonts w:ascii="Arial Armenian" w:hAnsi="Arial Armenian" w:cs="Arial"/>
          <w:b/>
          <w:bCs/>
          <w:lang w:val="ru-RU"/>
        </w:rPr>
        <w:t>-</w:t>
      </w:r>
      <w:r>
        <w:rPr>
          <w:rFonts w:ascii="Sylfaen" w:hAnsi="Sylfaen" w:cs="Arial"/>
          <w:b/>
          <w:bCs/>
          <w:lang w:val="hy-AM"/>
        </w:rPr>
        <w:t xml:space="preserve"> </w:t>
      </w:r>
      <w:r w:rsidRPr="00EE78F2">
        <w:rPr>
          <w:rFonts w:ascii="Calibri" w:hAnsi="Calibri" w:cs="Calibri"/>
          <w:b/>
          <w:bCs/>
          <w:lang w:val="ru-RU"/>
        </w:rPr>
        <w:t>смета</w:t>
      </w:r>
      <w:r w:rsidRPr="00EE78F2">
        <w:rPr>
          <w:rFonts w:ascii="Arial Armenian" w:hAnsi="Arial Armenian" w:cs="Arial"/>
          <w:b/>
          <w:bCs/>
          <w:lang w:val="ru-RU"/>
        </w:rPr>
        <w:t xml:space="preserve"> </w:t>
      </w:r>
    </w:p>
    <w:p w14:paraId="061865EB" w14:textId="77777777" w:rsidR="009608D1" w:rsidRPr="00083EC3" w:rsidRDefault="009608D1" w:rsidP="009608D1">
      <w:pPr>
        <w:jc w:val="center"/>
        <w:rPr>
          <w:rFonts w:cs="Calibri"/>
          <w:b/>
          <w:bCs/>
          <w:lang w:val="ru-RU"/>
        </w:rPr>
      </w:pPr>
    </w:p>
    <w:p w14:paraId="710A8BA9" w14:textId="77777777" w:rsidR="009608D1" w:rsidRDefault="009608D1" w:rsidP="009608D1">
      <w:pPr>
        <w:jc w:val="center"/>
        <w:rPr>
          <w:rFonts w:ascii="Arial" w:hAnsi="Arial" w:cs="Arial"/>
          <w:b/>
          <w:bCs/>
          <w:lang w:val="ru-RU"/>
        </w:rPr>
      </w:pPr>
    </w:p>
    <w:tbl>
      <w:tblPr>
        <w:tblW w:w="10543" w:type="dxa"/>
        <w:tblInd w:w="137" w:type="dxa"/>
        <w:tblLook w:val="04A0" w:firstRow="1" w:lastRow="0" w:firstColumn="1" w:lastColumn="0" w:noHBand="0" w:noVBand="1"/>
      </w:tblPr>
      <w:tblGrid>
        <w:gridCol w:w="714"/>
        <w:gridCol w:w="1003"/>
        <w:gridCol w:w="3541"/>
        <w:gridCol w:w="987"/>
        <w:gridCol w:w="987"/>
        <w:gridCol w:w="1522"/>
        <w:gridCol w:w="40"/>
        <w:gridCol w:w="1743"/>
        <w:gridCol w:w="6"/>
      </w:tblGrid>
      <w:tr w:rsidR="009608D1" w:rsidRPr="009608D1" w14:paraId="566E7C06" w14:textId="77777777" w:rsidTr="009608D1">
        <w:trPr>
          <w:gridAfter w:val="1"/>
          <w:wAfter w:w="6" w:type="dxa"/>
          <w:trHeight w:val="49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3C9CC170" w14:textId="77777777" w:rsidR="009608D1" w:rsidRPr="009608D1" w:rsidRDefault="009608D1" w:rsidP="00F3437E">
            <w:pPr>
              <w:jc w:val="center"/>
              <w:rPr>
                <w:rFonts w:ascii="GHEA Grapalat" w:hAnsi="GHEA Grapalat" w:cs="Calibri"/>
                <w:b/>
                <w:bCs/>
                <w:color w:val="000000"/>
                <w:sz w:val="20"/>
                <w:szCs w:val="20"/>
              </w:rPr>
            </w:pPr>
            <w:r w:rsidRPr="009608D1">
              <w:rPr>
                <w:rFonts w:ascii="GHEA Grapalat" w:hAnsi="GHEA Grapalat" w:cs="Arial"/>
                <w:b/>
                <w:bCs/>
                <w:color w:val="000000"/>
                <w:sz w:val="20"/>
                <w:szCs w:val="20"/>
              </w:rPr>
              <w:t>Հ</w:t>
            </w:r>
            <w:r w:rsidRPr="009608D1">
              <w:rPr>
                <w:rFonts w:ascii="GHEA Grapalat" w:hAnsi="GHEA Grapalat" w:cs="Calibri"/>
                <w:b/>
                <w:bCs/>
                <w:color w:val="000000"/>
                <w:sz w:val="20"/>
                <w:szCs w:val="20"/>
              </w:rPr>
              <w:t>/</w:t>
            </w:r>
            <w:r w:rsidRPr="009608D1">
              <w:rPr>
                <w:rFonts w:ascii="GHEA Grapalat" w:hAnsi="GHEA Grapalat" w:cs="Arial"/>
                <w:b/>
                <w:bCs/>
                <w:color w:val="000000"/>
                <w:sz w:val="20"/>
                <w:szCs w:val="20"/>
              </w:rPr>
              <w:t>Հ</w:t>
            </w:r>
          </w:p>
        </w:tc>
        <w:tc>
          <w:tcPr>
            <w:tcW w:w="100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4B5C704"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Հիմնավորում</w:t>
            </w:r>
            <w:proofErr w:type="spellEnd"/>
          </w:p>
        </w:tc>
        <w:tc>
          <w:tcPr>
            <w:tcW w:w="3541" w:type="dxa"/>
            <w:vMerge w:val="restart"/>
            <w:tcBorders>
              <w:top w:val="single" w:sz="4" w:space="0" w:color="auto"/>
              <w:left w:val="single" w:sz="4" w:space="0" w:color="auto"/>
              <w:bottom w:val="single" w:sz="4" w:space="0" w:color="auto"/>
              <w:right w:val="single" w:sz="4" w:space="0" w:color="auto"/>
            </w:tcBorders>
            <w:vAlign w:val="center"/>
            <w:hideMark/>
          </w:tcPr>
          <w:p w14:paraId="2CA0E2C9"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Աշխատանքների</w:t>
            </w:r>
            <w:proofErr w:type="spellEnd"/>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անվանումը</w:t>
            </w:r>
            <w:proofErr w:type="spellEnd"/>
          </w:p>
        </w:tc>
        <w:tc>
          <w:tcPr>
            <w:tcW w:w="98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328F5F0"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Չափման</w:t>
            </w:r>
            <w:proofErr w:type="spellEnd"/>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միավոր</w:t>
            </w:r>
            <w:proofErr w:type="spellEnd"/>
          </w:p>
        </w:tc>
        <w:tc>
          <w:tcPr>
            <w:tcW w:w="98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56FC583" w14:textId="77777777" w:rsidR="009608D1" w:rsidRPr="009608D1" w:rsidRDefault="009608D1" w:rsidP="00F3437E">
            <w:pPr>
              <w:jc w:val="center"/>
              <w:rPr>
                <w:rFonts w:ascii="GHEA Grapalat" w:hAnsi="GHEA Grapalat" w:cs="Calibri"/>
                <w:color w:val="000000"/>
                <w:sz w:val="20"/>
                <w:szCs w:val="20"/>
              </w:rPr>
            </w:pPr>
            <w:r w:rsidRPr="009608D1">
              <w:rPr>
                <w:rFonts w:ascii="GHEA Grapalat" w:hAnsi="GHEA Grapalat" w:cs="Arial"/>
                <w:color w:val="000000"/>
                <w:sz w:val="20"/>
                <w:szCs w:val="20"/>
              </w:rPr>
              <w:t>Ծավալը</w:t>
            </w:r>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6BF91DCF"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միավորի</w:t>
            </w:r>
            <w:proofErr w:type="spellEnd"/>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արժեքը</w:t>
            </w:r>
            <w:proofErr w:type="spellEnd"/>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F98BA1"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Ընդհանուր</w:t>
            </w:r>
            <w:proofErr w:type="spellEnd"/>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արժեքը</w:t>
            </w:r>
            <w:proofErr w:type="spellEnd"/>
          </w:p>
        </w:tc>
      </w:tr>
      <w:tr w:rsidR="009608D1" w:rsidRPr="009608D1" w14:paraId="472B22D8" w14:textId="77777777" w:rsidTr="009608D1">
        <w:trPr>
          <w:gridAfter w:val="1"/>
          <w:wAfter w:w="6" w:type="dxa"/>
          <w:trHeight w:val="450"/>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6798D888" w14:textId="77777777" w:rsidR="009608D1" w:rsidRPr="009608D1" w:rsidRDefault="009608D1" w:rsidP="00F3437E">
            <w:pPr>
              <w:rPr>
                <w:rFonts w:ascii="GHEA Grapalat" w:hAnsi="GHEA Grapalat" w:cs="Calibri"/>
                <w:b/>
                <w:bCs/>
                <w:color w:val="000000"/>
                <w:sz w:val="20"/>
                <w:szCs w:val="20"/>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14:paraId="6DB7B7E3" w14:textId="77777777" w:rsidR="009608D1" w:rsidRPr="009608D1" w:rsidRDefault="009608D1" w:rsidP="00F3437E">
            <w:pPr>
              <w:rPr>
                <w:rFonts w:ascii="GHEA Grapalat" w:hAnsi="GHEA Grapalat" w:cs="Calibri"/>
                <w:color w:val="000000"/>
                <w:sz w:val="20"/>
                <w:szCs w:val="20"/>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14:paraId="3C16818A" w14:textId="77777777" w:rsidR="009608D1" w:rsidRPr="009608D1" w:rsidRDefault="009608D1" w:rsidP="00F3437E">
            <w:pPr>
              <w:rPr>
                <w:rFonts w:ascii="GHEA Grapalat" w:hAnsi="GHEA Grapalat" w:cs="Calibri"/>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4674718F" w14:textId="77777777" w:rsidR="009608D1" w:rsidRPr="009608D1" w:rsidRDefault="009608D1" w:rsidP="00F3437E">
            <w:pPr>
              <w:rPr>
                <w:rFonts w:ascii="GHEA Grapalat" w:hAnsi="GHEA Grapalat" w:cs="Calibri"/>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7C356066" w14:textId="77777777" w:rsidR="009608D1" w:rsidRPr="009608D1" w:rsidRDefault="009608D1" w:rsidP="00F3437E">
            <w:pPr>
              <w:rPr>
                <w:rFonts w:ascii="GHEA Grapalat" w:hAnsi="GHEA Grapalat" w:cs="Calibri"/>
                <w:color w:val="000000"/>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6C02703" w14:textId="77777777" w:rsidR="009608D1" w:rsidRPr="009608D1" w:rsidRDefault="009608D1" w:rsidP="00F3437E">
            <w:pPr>
              <w:rPr>
                <w:rFonts w:ascii="GHEA Grapalat" w:hAnsi="GHEA Grapalat" w:cs="Calibri"/>
                <w:color w:val="000000"/>
                <w:sz w:val="20"/>
                <w:szCs w:val="20"/>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hideMark/>
          </w:tcPr>
          <w:p w14:paraId="34A55E9B" w14:textId="77777777" w:rsidR="009608D1" w:rsidRPr="009608D1" w:rsidRDefault="009608D1" w:rsidP="00F3437E">
            <w:pPr>
              <w:rPr>
                <w:rFonts w:ascii="GHEA Grapalat" w:hAnsi="GHEA Grapalat" w:cs="Calibri"/>
                <w:color w:val="000000"/>
                <w:sz w:val="20"/>
                <w:szCs w:val="20"/>
              </w:rPr>
            </w:pPr>
          </w:p>
        </w:tc>
      </w:tr>
      <w:tr w:rsidR="009608D1" w:rsidRPr="009608D1" w14:paraId="4FEBA517" w14:textId="77777777" w:rsidTr="009608D1">
        <w:trPr>
          <w:gridAfter w:val="1"/>
          <w:wAfter w:w="6" w:type="dxa"/>
          <w:trHeight w:val="6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5CE49DB2" w14:textId="77777777" w:rsidR="009608D1" w:rsidRPr="009608D1" w:rsidRDefault="009608D1" w:rsidP="00F3437E">
            <w:pPr>
              <w:rPr>
                <w:rFonts w:ascii="GHEA Grapalat" w:hAnsi="GHEA Grapalat" w:cs="Calibri"/>
                <w:b/>
                <w:bCs/>
                <w:color w:val="000000"/>
                <w:sz w:val="20"/>
                <w:szCs w:val="20"/>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14:paraId="49829EB7" w14:textId="77777777" w:rsidR="009608D1" w:rsidRPr="009608D1" w:rsidRDefault="009608D1" w:rsidP="00F3437E">
            <w:pPr>
              <w:rPr>
                <w:rFonts w:ascii="GHEA Grapalat" w:hAnsi="GHEA Grapalat" w:cs="Calibri"/>
                <w:color w:val="000000"/>
                <w:sz w:val="20"/>
                <w:szCs w:val="20"/>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14:paraId="330F9F48" w14:textId="77777777" w:rsidR="009608D1" w:rsidRPr="009608D1" w:rsidRDefault="009608D1" w:rsidP="00F3437E">
            <w:pPr>
              <w:rPr>
                <w:rFonts w:ascii="GHEA Grapalat" w:hAnsi="GHEA Grapalat" w:cs="Calibri"/>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795E6DF6" w14:textId="77777777" w:rsidR="009608D1" w:rsidRPr="009608D1" w:rsidRDefault="009608D1" w:rsidP="00F3437E">
            <w:pPr>
              <w:rPr>
                <w:rFonts w:ascii="GHEA Grapalat" w:hAnsi="GHEA Grapalat" w:cs="Calibri"/>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36AD6A48" w14:textId="77777777" w:rsidR="009608D1" w:rsidRPr="009608D1" w:rsidRDefault="009608D1" w:rsidP="00F3437E">
            <w:pPr>
              <w:rPr>
                <w:rFonts w:ascii="GHEA Grapalat" w:hAnsi="GHEA Grapalat" w:cs="Calibri"/>
                <w:color w:val="000000"/>
                <w:sz w:val="20"/>
                <w:szCs w:val="20"/>
              </w:rPr>
            </w:pPr>
          </w:p>
        </w:tc>
        <w:tc>
          <w:tcPr>
            <w:tcW w:w="1522" w:type="dxa"/>
            <w:tcBorders>
              <w:top w:val="nil"/>
              <w:left w:val="nil"/>
              <w:bottom w:val="single" w:sz="4" w:space="0" w:color="auto"/>
              <w:right w:val="single" w:sz="4" w:space="0" w:color="auto"/>
            </w:tcBorders>
            <w:vAlign w:val="center"/>
            <w:hideMark/>
          </w:tcPr>
          <w:p w14:paraId="35D325FF"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հազ</w:t>
            </w:r>
            <w:proofErr w:type="spellEnd"/>
            <w:r w:rsidRPr="009608D1">
              <w:rPr>
                <w:rFonts w:ascii="Cambria Math" w:hAnsi="Cambria Math" w:cs="Cambria Math"/>
                <w:color w:val="000000"/>
                <w:sz w:val="20"/>
                <w:szCs w:val="20"/>
              </w:rPr>
              <w:t>․</w:t>
            </w:r>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դրամ</w:t>
            </w:r>
            <w:proofErr w:type="spellEnd"/>
          </w:p>
        </w:tc>
        <w:tc>
          <w:tcPr>
            <w:tcW w:w="1783" w:type="dxa"/>
            <w:gridSpan w:val="2"/>
            <w:tcBorders>
              <w:top w:val="nil"/>
              <w:left w:val="nil"/>
              <w:bottom w:val="single" w:sz="4" w:space="0" w:color="auto"/>
              <w:right w:val="single" w:sz="4" w:space="0" w:color="auto"/>
            </w:tcBorders>
            <w:vAlign w:val="center"/>
            <w:hideMark/>
          </w:tcPr>
          <w:p w14:paraId="00657950" w14:textId="77777777" w:rsidR="009608D1" w:rsidRPr="009608D1" w:rsidRDefault="009608D1" w:rsidP="00F3437E">
            <w:pPr>
              <w:jc w:val="center"/>
              <w:rPr>
                <w:rFonts w:ascii="GHEA Grapalat" w:hAnsi="GHEA Grapalat" w:cs="Calibri"/>
                <w:color w:val="000000"/>
                <w:sz w:val="20"/>
                <w:szCs w:val="20"/>
              </w:rPr>
            </w:pPr>
            <w:proofErr w:type="spellStart"/>
            <w:r w:rsidRPr="009608D1">
              <w:rPr>
                <w:rFonts w:ascii="GHEA Grapalat" w:hAnsi="GHEA Grapalat" w:cs="Arial"/>
                <w:color w:val="000000"/>
                <w:sz w:val="20"/>
                <w:szCs w:val="20"/>
              </w:rPr>
              <w:t>հազ</w:t>
            </w:r>
            <w:proofErr w:type="spellEnd"/>
            <w:r w:rsidRPr="009608D1">
              <w:rPr>
                <w:rFonts w:ascii="Cambria Math" w:hAnsi="Cambria Math" w:cs="Cambria Math"/>
                <w:color w:val="000000"/>
                <w:sz w:val="20"/>
                <w:szCs w:val="20"/>
              </w:rPr>
              <w:t>․</w:t>
            </w:r>
            <w:r w:rsidRPr="009608D1">
              <w:rPr>
                <w:rFonts w:ascii="GHEA Grapalat" w:hAnsi="GHEA Grapalat" w:cs="Calibri"/>
                <w:color w:val="000000"/>
                <w:sz w:val="20"/>
                <w:szCs w:val="20"/>
              </w:rPr>
              <w:t xml:space="preserve"> </w:t>
            </w:r>
            <w:proofErr w:type="spellStart"/>
            <w:r w:rsidRPr="009608D1">
              <w:rPr>
                <w:rFonts w:ascii="GHEA Grapalat" w:hAnsi="GHEA Grapalat" w:cs="Arial"/>
                <w:color w:val="000000"/>
                <w:sz w:val="20"/>
                <w:szCs w:val="20"/>
              </w:rPr>
              <w:t>դրամ</w:t>
            </w:r>
            <w:proofErr w:type="spellEnd"/>
          </w:p>
        </w:tc>
      </w:tr>
      <w:tr w:rsidR="009608D1" w:rsidRPr="009608D1" w14:paraId="05470B3C" w14:textId="77777777" w:rsidTr="009608D1">
        <w:trPr>
          <w:gridAfter w:val="1"/>
          <w:wAfter w:w="6" w:type="dxa"/>
          <w:trHeight w:val="262"/>
        </w:trPr>
        <w:tc>
          <w:tcPr>
            <w:tcW w:w="714" w:type="dxa"/>
            <w:tcBorders>
              <w:top w:val="nil"/>
              <w:left w:val="single" w:sz="4" w:space="0" w:color="auto"/>
              <w:bottom w:val="single" w:sz="4" w:space="0" w:color="auto"/>
              <w:right w:val="single" w:sz="4" w:space="0" w:color="auto"/>
            </w:tcBorders>
            <w:noWrap/>
            <w:vAlign w:val="center"/>
            <w:hideMark/>
          </w:tcPr>
          <w:p w14:paraId="1E293196"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1</w:t>
            </w:r>
          </w:p>
        </w:tc>
        <w:tc>
          <w:tcPr>
            <w:tcW w:w="1003" w:type="dxa"/>
            <w:tcBorders>
              <w:top w:val="nil"/>
              <w:left w:val="nil"/>
              <w:bottom w:val="single" w:sz="4" w:space="0" w:color="auto"/>
              <w:right w:val="single" w:sz="4" w:space="0" w:color="auto"/>
            </w:tcBorders>
            <w:noWrap/>
            <w:vAlign w:val="center"/>
            <w:hideMark/>
          </w:tcPr>
          <w:p w14:paraId="2D5FFB45"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2</w:t>
            </w:r>
          </w:p>
        </w:tc>
        <w:tc>
          <w:tcPr>
            <w:tcW w:w="3541" w:type="dxa"/>
            <w:tcBorders>
              <w:top w:val="nil"/>
              <w:left w:val="nil"/>
              <w:bottom w:val="single" w:sz="4" w:space="0" w:color="auto"/>
              <w:right w:val="single" w:sz="4" w:space="0" w:color="auto"/>
            </w:tcBorders>
            <w:noWrap/>
            <w:vAlign w:val="center"/>
            <w:hideMark/>
          </w:tcPr>
          <w:p w14:paraId="56374D3F"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3</w:t>
            </w:r>
          </w:p>
        </w:tc>
        <w:tc>
          <w:tcPr>
            <w:tcW w:w="987" w:type="dxa"/>
            <w:tcBorders>
              <w:top w:val="nil"/>
              <w:left w:val="nil"/>
              <w:bottom w:val="single" w:sz="4" w:space="0" w:color="auto"/>
              <w:right w:val="single" w:sz="4" w:space="0" w:color="auto"/>
            </w:tcBorders>
            <w:noWrap/>
            <w:vAlign w:val="center"/>
            <w:hideMark/>
          </w:tcPr>
          <w:p w14:paraId="229B5928"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4</w:t>
            </w:r>
          </w:p>
        </w:tc>
        <w:tc>
          <w:tcPr>
            <w:tcW w:w="987" w:type="dxa"/>
            <w:tcBorders>
              <w:top w:val="nil"/>
              <w:left w:val="nil"/>
              <w:bottom w:val="single" w:sz="4" w:space="0" w:color="auto"/>
              <w:right w:val="single" w:sz="4" w:space="0" w:color="auto"/>
            </w:tcBorders>
            <w:noWrap/>
            <w:vAlign w:val="center"/>
            <w:hideMark/>
          </w:tcPr>
          <w:p w14:paraId="3CB82341"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5</w:t>
            </w:r>
          </w:p>
        </w:tc>
        <w:tc>
          <w:tcPr>
            <w:tcW w:w="1522" w:type="dxa"/>
            <w:tcBorders>
              <w:top w:val="nil"/>
              <w:left w:val="nil"/>
              <w:bottom w:val="single" w:sz="4" w:space="0" w:color="auto"/>
              <w:right w:val="single" w:sz="4" w:space="0" w:color="auto"/>
            </w:tcBorders>
            <w:noWrap/>
            <w:vAlign w:val="center"/>
            <w:hideMark/>
          </w:tcPr>
          <w:p w14:paraId="7F2D58A4"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6</w:t>
            </w:r>
          </w:p>
        </w:tc>
        <w:tc>
          <w:tcPr>
            <w:tcW w:w="1783" w:type="dxa"/>
            <w:gridSpan w:val="2"/>
            <w:tcBorders>
              <w:top w:val="nil"/>
              <w:left w:val="nil"/>
              <w:bottom w:val="single" w:sz="4" w:space="0" w:color="auto"/>
              <w:right w:val="single" w:sz="4" w:space="0" w:color="auto"/>
            </w:tcBorders>
            <w:noWrap/>
            <w:vAlign w:val="center"/>
            <w:hideMark/>
          </w:tcPr>
          <w:p w14:paraId="09AE783A" w14:textId="77777777" w:rsidR="009608D1" w:rsidRPr="009608D1" w:rsidRDefault="009608D1" w:rsidP="00F3437E">
            <w:pPr>
              <w:jc w:val="right"/>
              <w:rPr>
                <w:rFonts w:ascii="Arial Armenian" w:hAnsi="Arial Armenian" w:cs="Calibri"/>
                <w:color w:val="000000"/>
                <w:sz w:val="20"/>
                <w:szCs w:val="20"/>
              </w:rPr>
            </w:pPr>
            <w:r w:rsidRPr="009608D1">
              <w:rPr>
                <w:rFonts w:ascii="Arial Armenian" w:hAnsi="Arial Armenian" w:cs="Calibri"/>
                <w:color w:val="000000"/>
                <w:sz w:val="20"/>
                <w:szCs w:val="20"/>
              </w:rPr>
              <w:t>7</w:t>
            </w:r>
          </w:p>
        </w:tc>
      </w:tr>
      <w:tr w:rsidR="009608D1" w:rsidRPr="009608D1" w14:paraId="7961455D"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186BF3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r w:rsidRPr="009608D1">
              <w:rPr>
                <w:rFonts w:ascii="Arial Armenian" w:hAnsi="Arial Armenian" w:cs="Calibri"/>
                <w:color w:val="000000"/>
                <w:sz w:val="20"/>
                <w:szCs w:val="20"/>
              </w:rPr>
              <w:t> </w:t>
            </w:r>
            <w:proofErr w:type="spellStart"/>
            <w:r w:rsidRPr="009608D1">
              <w:rPr>
                <w:rFonts w:ascii="Arial" w:hAnsi="Arial" w:cs="Arial"/>
                <w:b/>
                <w:bCs/>
                <w:color w:val="000000"/>
                <w:sz w:val="20"/>
                <w:szCs w:val="20"/>
              </w:rPr>
              <w:t>Քանդման</w:t>
            </w:r>
            <w:proofErr w:type="spellEnd"/>
            <w:r w:rsidRPr="009608D1">
              <w:rPr>
                <w:rFonts w:ascii="Arial Armenian" w:hAnsi="Arial Armenian" w:cs="Calibri"/>
                <w:b/>
                <w:bCs/>
                <w:color w:val="000000"/>
                <w:sz w:val="20"/>
                <w:szCs w:val="20"/>
              </w:rPr>
              <w:t xml:space="preserve"> </w:t>
            </w:r>
            <w:proofErr w:type="spellStart"/>
            <w:proofErr w:type="gramStart"/>
            <w:r w:rsidRPr="009608D1">
              <w:rPr>
                <w:rFonts w:ascii="Arial" w:hAnsi="Arial" w:cs="Arial"/>
                <w:b/>
                <w:bCs/>
                <w:color w:val="000000"/>
                <w:sz w:val="20"/>
                <w:szCs w:val="20"/>
              </w:rPr>
              <w:t>աշխատանքներ</w:t>
            </w:r>
            <w:proofErr w:type="spellEnd"/>
            <w:r w:rsidRPr="009608D1">
              <w:rPr>
                <w:rFonts w:ascii="Arial Armenian" w:hAnsi="Arial Armenian" w:cs="Calibri"/>
                <w:b/>
                <w:bCs/>
                <w:color w:val="000000"/>
                <w:sz w:val="20"/>
                <w:szCs w:val="20"/>
              </w:rPr>
              <w:t xml:space="preserve">  /</w:t>
            </w:r>
            <w:proofErr w:type="gram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Демонтажные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работы</w:t>
            </w:r>
            <w:proofErr w:type="spellEnd"/>
          </w:p>
        </w:tc>
      </w:tr>
      <w:tr w:rsidR="009608D1" w:rsidRPr="009608D1" w14:paraId="315AE5E6" w14:textId="77777777" w:rsidTr="009608D1">
        <w:trPr>
          <w:gridAfter w:val="1"/>
          <w:wAfter w:w="6" w:type="dxa"/>
          <w:trHeight w:val="899"/>
        </w:trPr>
        <w:tc>
          <w:tcPr>
            <w:tcW w:w="714" w:type="dxa"/>
            <w:tcBorders>
              <w:top w:val="nil"/>
              <w:left w:val="single" w:sz="4" w:space="0" w:color="auto"/>
              <w:bottom w:val="single" w:sz="4" w:space="0" w:color="auto"/>
              <w:right w:val="single" w:sz="4" w:space="0" w:color="auto"/>
            </w:tcBorders>
            <w:noWrap/>
            <w:vAlign w:val="center"/>
            <w:hideMark/>
          </w:tcPr>
          <w:p w14:paraId="23AEF21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nil"/>
              <w:bottom w:val="single" w:sz="4" w:space="0" w:color="auto"/>
              <w:right w:val="single" w:sz="4" w:space="0" w:color="auto"/>
            </w:tcBorders>
            <w:vAlign w:val="center"/>
            <w:hideMark/>
          </w:tcPr>
          <w:p w14:paraId="0989B55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6-</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153</w:t>
            </w:r>
          </w:p>
        </w:tc>
        <w:tc>
          <w:tcPr>
            <w:tcW w:w="3541" w:type="dxa"/>
            <w:tcBorders>
              <w:top w:val="nil"/>
              <w:left w:val="nil"/>
              <w:bottom w:val="single" w:sz="4" w:space="0" w:color="auto"/>
              <w:right w:val="single" w:sz="4" w:space="0" w:color="auto"/>
            </w:tcBorders>
            <w:vAlign w:val="center"/>
            <w:hideMark/>
          </w:tcPr>
          <w:p w14:paraId="02FDCC48"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Մետաղական</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կոնստրուկցիաների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ապամոնտաժում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Демонтаж</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покрытий</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из</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листовой</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стали</w:t>
            </w:r>
            <w:proofErr w:type="spellEnd"/>
          </w:p>
        </w:tc>
        <w:tc>
          <w:tcPr>
            <w:tcW w:w="987" w:type="dxa"/>
            <w:tcBorders>
              <w:top w:val="nil"/>
              <w:left w:val="nil"/>
              <w:bottom w:val="single" w:sz="4" w:space="0" w:color="auto"/>
              <w:right w:val="single" w:sz="4" w:space="0" w:color="auto"/>
            </w:tcBorders>
            <w:vAlign w:val="center"/>
            <w:hideMark/>
          </w:tcPr>
          <w:p w14:paraId="5D929031"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տ</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т</w:t>
            </w:r>
          </w:p>
        </w:tc>
        <w:tc>
          <w:tcPr>
            <w:tcW w:w="987" w:type="dxa"/>
            <w:tcBorders>
              <w:top w:val="nil"/>
              <w:left w:val="nil"/>
              <w:bottom w:val="single" w:sz="4" w:space="0" w:color="auto"/>
              <w:right w:val="single" w:sz="4" w:space="0" w:color="auto"/>
            </w:tcBorders>
            <w:noWrap/>
            <w:vAlign w:val="center"/>
            <w:hideMark/>
          </w:tcPr>
          <w:p w14:paraId="5AB27DD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w:t>
            </w:r>
          </w:p>
        </w:tc>
        <w:tc>
          <w:tcPr>
            <w:tcW w:w="1522" w:type="dxa"/>
            <w:tcBorders>
              <w:top w:val="nil"/>
              <w:left w:val="nil"/>
              <w:bottom w:val="single" w:sz="4" w:space="0" w:color="auto"/>
              <w:right w:val="single" w:sz="4" w:space="0" w:color="auto"/>
            </w:tcBorders>
            <w:noWrap/>
            <w:vAlign w:val="center"/>
            <w:hideMark/>
          </w:tcPr>
          <w:p w14:paraId="0C91BFDA"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69,000</w:t>
            </w:r>
          </w:p>
        </w:tc>
        <w:tc>
          <w:tcPr>
            <w:tcW w:w="1783" w:type="dxa"/>
            <w:gridSpan w:val="2"/>
            <w:tcBorders>
              <w:top w:val="nil"/>
              <w:left w:val="nil"/>
              <w:bottom w:val="single" w:sz="4" w:space="0" w:color="auto"/>
              <w:right w:val="single" w:sz="4" w:space="0" w:color="auto"/>
            </w:tcBorders>
            <w:noWrap/>
            <w:vAlign w:val="center"/>
            <w:hideMark/>
          </w:tcPr>
          <w:p w14:paraId="4E79CA8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1,242,000</w:t>
            </w:r>
          </w:p>
        </w:tc>
      </w:tr>
      <w:tr w:rsidR="009608D1" w:rsidRPr="009608D1" w14:paraId="314445C3" w14:textId="77777777" w:rsidTr="009608D1">
        <w:trPr>
          <w:gridAfter w:val="1"/>
          <w:wAfter w:w="6" w:type="dxa"/>
          <w:trHeight w:val="745"/>
        </w:trPr>
        <w:tc>
          <w:tcPr>
            <w:tcW w:w="714" w:type="dxa"/>
            <w:tcBorders>
              <w:top w:val="nil"/>
              <w:left w:val="single" w:sz="4" w:space="0" w:color="auto"/>
              <w:bottom w:val="single" w:sz="4" w:space="0" w:color="auto"/>
              <w:right w:val="single" w:sz="4" w:space="0" w:color="auto"/>
            </w:tcBorders>
            <w:noWrap/>
            <w:vAlign w:val="center"/>
            <w:hideMark/>
          </w:tcPr>
          <w:p w14:paraId="07326806"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w:t>
            </w:r>
          </w:p>
        </w:tc>
        <w:tc>
          <w:tcPr>
            <w:tcW w:w="1003" w:type="dxa"/>
            <w:tcBorders>
              <w:top w:val="nil"/>
              <w:left w:val="nil"/>
              <w:bottom w:val="single" w:sz="4" w:space="0" w:color="auto"/>
              <w:right w:val="single" w:sz="4" w:space="0" w:color="auto"/>
            </w:tcBorders>
            <w:vAlign w:val="center"/>
            <w:hideMark/>
          </w:tcPr>
          <w:p w14:paraId="33CD5BE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684AE5A9"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Ասֆալտ</w:t>
            </w:r>
            <w:r w:rsidRPr="009608D1">
              <w:rPr>
                <w:rFonts w:ascii="Arial Armenian" w:hAnsi="Arial Armenian" w:cs="Calibri"/>
                <w:b/>
                <w:bCs/>
                <w:color w:val="000000"/>
                <w:sz w:val="20"/>
                <w:szCs w:val="20"/>
              </w:rPr>
              <w:t>-</w:t>
            </w:r>
            <w:r w:rsidRPr="009608D1">
              <w:rPr>
                <w:rFonts w:ascii="Arial" w:hAnsi="Arial" w:cs="Arial"/>
                <w:b/>
                <w:bCs/>
                <w:color w:val="000000"/>
                <w:sz w:val="20"/>
                <w:szCs w:val="20"/>
              </w:rPr>
              <w:t>բետոնե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շերտի</w:t>
            </w:r>
            <w:proofErr w:type="spellEnd"/>
            <w:r w:rsidRPr="009608D1">
              <w:rPr>
                <w:rFonts w:ascii="Arial Armenian" w:hAnsi="Arial Armenian" w:cs="Calibri"/>
                <w:b/>
                <w:bCs/>
                <w:color w:val="000000"/>
                <w:sz w:val="20"/>
                <w:szCs w:val="20"/>
              </w:rPr>
              <w:t xml:space="preserve"> </w:t>
            </w:r>
            <w:proofErr w:type="spellStart"/>
            <w:proofErr w:type="gramStart"/>
            <w:r w:rsidRPr="009608D1">
              <w:rPr>
                <w:rFonts w:ascii="Arial" w:hAnsi="Arial" w:cs="Arial"/>
                <w:b/>
                <w:bCs/>
                <w:color w:val="000000"/>
                <w:sz w:val="20"/>
                <w:szCs w:val="20"/>
              </w:rPr>
              <w:t>քանդում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Снос</w:t>
            </w:r>
            <w:proofErr w:type="spellEnd"/>
            <w:proofErr w:type="gram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асфальтобетонного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слоя</w:t>
            </w:r>
            <w:proofErr w:type="spellEnd"/>
          </w:p>
        </w:tc>
        <w:tc>
          <w:tcPr>
            <w:tcW w:w="987" w:type="dxa"/>
            <w:tcBorders>
              <w:top w:val="nil"/>
              <w:left w:val="nil"/>
              <w:bottom w:val="single" w:sz="4" w:space="0" w:color="auto"/>
              <w:right w:val="single" w:sz="4" w:space="0" w:color="auto"/>
            </w:tcBorders>
            <w:vAlign w:val="center"/>
            <w:hideMark/>
          </w:tcPr>
          <w:p w14:paraId="1C59683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3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3</w:t>
            </w:r>
          </w:p>
        </w:tc>
        <w:tc>
          <w:tcPr>
            <w:tcW w:w="987" w:type="dxa"/>
            <w:tcBorders>
              <w:top w:val="nil"/>
              <w:left w:val="nil"/>
              <w:bottom w:val="single" w:sz="4" w:space="0" w:color="auto"/>
              <w:right w:val="single" w:sz="4" w:space="0" w:color="auto"/>
            </w:tcBorders>
            <w:noWrap/>
            <w:vAlign w:val="center"/>
            <w:hideMark/>
          </w:tcPr>
          <w:p w14:paraId="2CFF444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48</w:t>
            </w:r>
          </w:p>
        </w:tc>
        <w:tc>
          <w:tcPr>
            <w:tcW w:w="1522" w:type="dxa"/>
            <w:tcBorders>
              <w:top w:val="nil"/>
              <w:left w:val="nil"/>
              <w:bottom w:val="single" w:sz="4" w:space="0" w:color="auto"/>
              <w:right w:val="single" w:sz="4" w:space="0" w:color="auto"/>
            </w:tcBorders>
            <w:noWrap/>
            <w:vAlign w:val="center"/>
            <w:hideMark/>
          </w:tcPr>
          <w:p w14:paraId="57EAD971"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18,800</w:t>
            </w:r>
          </w:p>
        </w:tc>
        <w:tc>
          <w:tcPr>
            <w:tcW w:w="1783" w:type="dxa"/>
            <w:gridSpan w:val="2"/>
            <w:tcBorders>
              <w:top w:val="nil"/>
              <w:left w:val="nil"/>
              <w:bottom w:val="single" w:sz="4" w:space="0" w:color="auto"/>
              <w:right w:val="single" w:sz="4" w:space="0" w:color="auto"/>
            </w:tcBorders>
            <w:noWrap/>
            <w:vAlign w:val="center"/>
            <w:hideMark/>
          </w:tcPr>
          <w:p w14:paraId="67A49DB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902,400</w:t>
            </w:r>
          </w:p>
        </w:tc>
      </w:tr>
      <w:tr w:rsidR="009608D1" w:rsidRPr="009608D1" w14:paraId="3753340E" w14:textId="77777777" w:rsidTr="009608D1">
        <w:trPr>
          <w:gridAfter w:val="1"/>
          <w:wAfter w:w="6" w:type="dxa"/>
          <w:trHeight w:val="874"/>
        </w:trPr>
        <w:tc>
          <w:tcPr>
            <w:tcW w:w="714" w:type="dxa"/>
            <w:tcBorders>
              <w:top w:val="nil"/>
              <w:left w:val="single" w:sz="4" w:space="0" w:color="auto"/>
              <w:bottom w:val="single" w:sz="4" w:space="0" w:color="auto"/>
              <w:right w:val="single" w:sz="4" w:space="0" w:color="auto"/>
            </w:tcBorders>
            <w:noWrap/>
            <w:vAlign w:val="center"/>
            <w:hideMark/>
          </w:tcPr>
          <w:p w14:paraId="2335051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3</w:t>
            </w:r>
          </w:p>
        </w:tc>
        <w:tc>
          <w:tcPr>
            <w:tcW w:w="1003" w:type="dxa"/>
            <w:tcBorders>
              <w:top w:val="nil"/>
              <w:left w:val="nil"/>
              <w:bottom w:val="single" w:sz="4" w:space="0" w:color="auto"/>
              <w:right w:val="single" w:sz="4" w:space="0" w:color="auto"/>
            </w:tcBorders>
            <w:vAlign w:val="center"/>
            <w:hideMark/>
          </w:tcPr>
          <w:p w14:paraId="4411D0A6"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7A7E4319"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Բազալտե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եզրաքարերի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ապամոնտաժում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Демонтаж</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базальтовых</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бордюрных</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камней</w:t>
            </w:r>
            <w:proofErr w:type="spellEnd"/>
          </w:p>
        </w:tc>
        <w:tc>
          <w:tcPr>
            <w:tcW w:w="987" w:type="dxa"/>
            <w:tcBorders>
              <w:top w:val="nil"/>
              <w:left w:val="nil"/>
              <w:bottom w:val="single" w:sz="4" w:space="0" w:color="auto"/>
              <w:right w:val="single" w:sz="4" w:space="0" w:color="auto"/>
            </w:tcBorders>
            <w:vAlign w:val="center"/>
            <w:hideMark/>
          </w:tcPr>
          <w:p w14:paraId="58E10B45"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գմ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пм</w:t>
            </w:r>
            <w:proofErr w:type="spellEnd"/>
          </w:p>
        </w:tc>
        <w:tc>
          <w:tcPr>
            <w:tcW w:w="987" w:type="dxa"/>
            <w:tcBorders>
              <w:top w:val="nil"/>
              <w:left w:val="nil"/>
              <w:bottom w:val="single" w:sz="4" w:space="0" w:color="auto"/>
              <w:right w:val="single" w:sz="4" w:space="0" w:color="auto"/>
            </w:tcBorders>
            <w:noWrap/>
            <w:vAlign w:val="center"/>
            <w:hideMark/>
          </w:tcPr>
          <w:p w14:paraId="4C7A333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218</w:t>
            </w:r>
          </w:p>
        </w:tc>
        <w:tc>
          <w:tcPr>
            <w:tcW w:w="1522" w:type="dxa"/>
            <w:tcBorders>
              <w:top w:val="nil"/>
              <w:left w:val="nil"/>
              <w:bottom w:val="single" w:sz="4" w:space="0" w:color="auto"/>
              <w:right w:val="single" w:sz="4" w:space="0" w:color="auto"/>
            </w:tcBorders>
            <w:noWrap/>
            <w:vAlign w:val="center"/>
            <w:hideMark/>
          </w:tcPr>
          <w:p w14:paraId="070B234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1,450</w:t>
            </w:r>
          </w:p>
        </w:tc>
        <w:tc>
          <w:tcPr>
            <w:tcW w:w="1783" w:type="dxa"/>
            <w:gridSpan w:val="2"/>
            <w:tcBorders>
              <w:top w:val="nil"/>
              <w:left w:val="nil"/>
              <w:bottom w:val="single" w:sz="4" w:space="0" w:color="auto"/>
              <w:right w:val="single" w:sz="4" w:space="0" w:color="auto"/>
            </w:tcBorders>
            <w:noWrap/>
            <w:vAlign w:val="center"/>
            <w:hideMark/>
          </w:tcPr>
          <w:p w14:paraId="5154A53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316,100</w:t>
            </w:r>
          </w:p>
        </w:tc>
      </w:tr>
      <w:tr w:rsidR="009608D1" w:rsidRPr="009608D1" w14:paraId="311871D8" w14:textId="77777777" w:rsidTr="009608D1">
        <w:trPr>
          <w:gridAfter w:val="1"/>
          <w:wAfter w:w="6" w:type="dxa"/>
          <w:trHeight w:val="980"/>
        </w:trPr>
        <w:tc>
          <w:tcPr>
            <w:tcW w:w="714" w:type="dxa"/>
            <w:tcBorders>
              <w:top w:val="nil"/>
              <w:left w:val="single" w:sz="4" w:space="0" w:color="auto"/>
              <w:bottom w:val="single" w:sz="4" w:space="0" w:color="auto"/>
              <w:right w:val="single" w:sz="4" w:space="0" w:color="auto"/>
            </w:tcBorders>
            <w:noWrap/>
            <w:vAlign w:val="center"/>
            <w:hideMark/>
          </w:tcPr>
          <w:p w14:paraId="0E00C75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w:t>
            </w:r>
          </w:p>
        </w:tc>
        <w:tc>
          <w:tcPr>
            <w:tcW w:w="1003" w:type="dxa"/>
            <w:tcBorders>
              <w:top w:val="nil"/>
              <w:left w:val="nil"/>
              <w:bottom w:val="single" w:sz="4" w:space="0" w:color="auto"/>
              <w:right w:val="single" w:sz="4" w:space="0" w:color="auto"/>
            </w:tcBorders>
            <w:vAlign w:val="center"/>
            <w:hideMark/>
          </w:tcPr>
          <w:p w14:paraId="4EEC2EA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55C73CB2"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Տարածքում</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առկա</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շին</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աղբի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հավաքում</w:t>
            </w:r>
            <w:proofErr w:type="spellEnd"/>
            <w:r w:rsidRPr="009608D1">
              <w:rPr>
                <w:rFonts w:ascii="Arial Armenian" w:hAnsi="Arial Armenian" w:cs="Calibri"/>
                <w:b/>
                <w:bCs/>
                <w:color w:val="000000"/>
                <w:sz w:val="20"/>
                <w:szCs w:val="20"/>
              </w:rPr>
              <w:t xml:space="preserve"> </w:t>
            </w:r>
            <w:proofErr w:type="gramStart"/>
            <w:r w:rsidRPr="009608D1">
              <w:rPr>
                <w:rFonts w:ascii="Arial" w:hAnsi="Arial" w:cs="Arial"/>
                <w:b/>
                <w:bCs/>
                <w:color w:val="000000"/>
                <w:sz w:val="20"/>
                <w:szCs w:val="20"/>
              </w:rPr>
              <w:t>և</w:t>
            </w:r>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տեղափոխում</w:t>
            </w:r>
            <w:proofErr w:type="spellEnd"/>
            <w:proofErr w:type="gramEnd"/>
            <w:r w:rsidRPr="009608D1">
              <w:rPr>
                <w:rFonts w:ascii="Arial Armenian" w:hAnsi="Arial Armenian" w:cs="Calibri"/>
                <w:b/>
                <w:bCs/>
                <w:color w:val="000000"/>
                <w:sz w:val="20"/>
                <w:szCs w:val="20"/>
              </w:rPr>
              <w:t xml:space="preserve"> 13 </w:t>
            </w:r>
            <w:proofErr w:type="spellStart"/>
            <w:r w:rsidRPr="009608D1">
              <w:rPr>
                <w:rFonts w:ascii="Arial" w:hAnsi="Arial" w:cs="Arial"/>
                <w:b/>
                <w:bCs/>
                <w:color w:val="000000"/>
                <w:sz w:val="20"/>
                <w:szCs w:val="20"/>
              </w:rPr>
              <w:t>կմ</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հեռավորության</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վրա</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Сбор</w:t>
            </w:r>
            <w:proofErr w:type="spellEnd"/>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и</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вывоз</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строительного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мусора</w:t>
            </w:r>
            <w:proofErr w:type="spellEnd"/>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в</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радиусе</w:t>
            </w:r>
            <w:proofErr w:type="spellEnd"/>
            <w:r w:rsidRPr="009608D1">
              <w:rPr>
                <w:rFonts w:ascii="Arial Armenian" w:hAnsi="Arial Armenian" w:cs="Calibri"/>
                <w:b/>
                <w:bCs/>
                <w:color w:val="000000"/>
                <w:sz w:val="20"/>
                <w:szCs w:val="20"/>
              </w:rPr>
              <w:t xml:space="preserve"> 13 </w:t>
            </w:r>
            <w:proofErr w:type="spellStart"/>
            <w:r w:rsidRPr="009608D1">
              <w:rPr>
                <w:rFonts w:ascii="Calibri" w:hAnsi="Calibri" w:cs="Calibri"/>
                <w:b/>
                <w:bCs/>
                <w:color w:val="000000"/>
                <w:sz w:val="20"/>
                <w:szCs w:val="20"/>
              </w:rPr>
              <w:t>км</w:t>
            </w:r>
            <w:proofErr w:type="spellEnd"/>
            <w:r w:rsidRPr="009608D1">
              <w:rPr>
                <w:rFonts w:ascii="Arial Armenian" w:hAnsi="Arial Armenian" w:cs="Calibri"/>
                <w:b/>
                <w:bCs/>
                <w:color w:val="000000"/>
                <w:sz w:val="20"/>
                <w:szCs w:val="20"/>
              </w:rPr>
              <w:t>.</w:t>
            </w:r>
          </w:p>
        </w:tc>
        <w:tc>
          <w:tcPr>
            <w:tcW w:w="987" w:type="dxa"/>
            <w:tcBorders>
              <w:top w:val="nil"/>
              <w:left w:val="nil"/>
              <w:bottom w:val="single" w:sz="4" w:space="0" w:color="auto"/>
              <w:right w:val="single" w:sz="4" w:space="0" w:color="auto"/>
            </w:tcBorders>
            <w:vAlign w:val="center"/>
            <w:hideMark/>
          </w:tcPr>
          <w:p w14:paraId="57706C0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տ</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т</w:t>
            </w:r>
          </w:p>
        </w:tc>
        <w:tc>
          <w:tcPr>
            <w:tcW w:w="987" w:type="dxa"/>
            <w:tcBorders>
              <w:top w:val="nil"/>
              <w:left w:val="nil"/>
              <w:bottom w:val="single" w:sz="4" w:space="0" w:color="auto"/>
              <w:right w:val="single" w:sz="4" w:space="0" w:color="auto"/>
            </w:tcBorders>
            <w:noWrap/>
            <w:vAlign w:val="center"/>
            <w:hideMark/>
          </w:tcPr>
          <w:p w14:paraId="0EEE247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90</w:t>
            </w:r>
          </w:p>
        </w:tc>
        <w:tc>
          <w:tcPr>
            <w:tcW w:w="1522" w:type="dxa"/>
            <w:tcBorders>
              <w:top w:val="nil"/>
              <w:left w:val="nil"/>
              <w:bottom w:val="single" w:sz="4" w:space="0" w:color="auto"/>
              <w:right w:val="single" w:sz="4" w:space="0" w:color="auto"/>
            </w:tcBorders>
            <w:noWrap/>
            <w:vAlign w:val="center"/>
            <w:hideMark/>
          </w:tcPr>
          <w:p w14:paraId="60F89DE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4,900</w:t>
            </w:r>
          </w:p>
        </w:tc>
        <w:tc>
          <w:tcPr>
            <w:tcW w:w="1783" w:type="dxa"/>
            <w:gridSpan w:val="2"/>
            <w:tcBorders>
              <w:top w:val="nil"/>
              <w:left w:val="nil"/>
              <w:bottom w:val="single" w:sz="4" w:space="0" w:color="auto"/>
              <w:right w:val="single" w:sz="4" w:space="0" w:color="auto"/>
            </w:tcBorders>
            <w:noWrap/>
            <w:vAlign w:val="center"/>
            <w:hideMark/>
          </w:tcPr>
          <w:p w14:paraId="3CCD754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441,000</w:t>
            </w:r>
          </w:p>
        </w:tc>
      </w:tr>
      <w:tr w:rsidR="009608D1" w:rsidRPr="009608D1" w14:paraId="147CDB84"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1D4318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roofErr w:type="spellStart"/>
            <w:r w:rsidRPr="009608D1">
              <w:rPr>
                <w:rFonts w:ascii="Arial" w:hAnsi="Arial" w:cs="Arial"/>
                <w:b/>
                <w:bCs/>
                <w:color w:val="000000"/>
                <w:sz w:val="20"/>
                <w:szCs w:val="20"/>
              </w:rPr>
              <w:t>Ռետինե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ծածկույթ</w:t>
            </w:r>
            <w:proofErr w:type="spellEnd"/>
          </w:p>
        </w:tc>
      </w:tr>
      <w:tr w:rsidR="009608D1" w:rsidRPr="009608D1" w14:paraId="07D25E51" w14:textId="77777777" w:rsidTr="009608D1">
        <w:trPr>
          <w:gridAfter w:val="1"/>
          <w:wAfter w:w="6" w:type="dxa"/>
          <w:trHeight w:val="862"/>
        </w:trPr>
        <w:tc>
          <w:tcPr>
            <w:tcW w:w="714" w:type="dxa"/>
            <w:tcBorders>
              <w:top w:val="nil"/>
              <w:left w:val="single" w:sz="4" w:space="0" w:color="auto"/>
              <w:bottom w:val="single" w:sz="4" w:space="0" w:color="auto"/>
              <w:right w:val="single" w:sz="4" w:space="0" w:color="auto"/>
            </w:tcBorders>
            <w:noWrap/>
            <w:vAlign w:val="center"/>
            <w:hideMark/>
          </w:tcPr>
          <w:p w14:paraId="14FE17C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1003" w:type="dxa"/>
            <w:tcBorders>
              <w:top w:val="nil"/>
              <w:left w:val="nil"/>
              <w:bottom w:val="single" w:sz="4" w:space="0" w:color="auto"/>
              <w:right w:val="single" w:sz="4" w:space="0" w:color="auto"/>
            </w:tcBorders>
            <w:vAlign w:val="center"/>
            <w:hideMark/>
          </w:tcPr>
          <w:p w14:paraId="72E2989C"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Շուկա</w:t>
            </w:r>
            <w:proofErr w:type="spellEnd"/>
          </w:p>
        </w:tc>
        <w:tc>
          <w:tcPr>
            <w:tcW w:w="3541" w:type="dxa"/>
            <w:tcBorders>
              <w:top w:val="nil"/>
              <w:left w:val="nil"/>
              <w:bottom w:val="single" w:sz="4" w:space="0" w:color="auto"/>
              <w:right w:val="single" w:sz="4" w:space="0" w:color="auto"/>
            </w:tcBorders>
            <w:vAlign w:val="center"/>
            <w:hideMark/>
          </w:tcPr>
          <w:p w14:paraId="7A0593C7" w14:textId="77777777" w:rsidR="009608D1" w:rsidRPr="009608D1" w:rsidRDefault="009608D1" w:rsidP="00F3437E">
            <w:pPr>
              <w:rPr>
                <w:rFonts w:ascii="Arial Armenian" w:hAnsi="Arial Armenian" w:cs="Calibri"/>
                <w:b/>
                <w:bCs/>
                <w:color w:val="000000"/>
                <w:sz w:val="20"/>
                <w:szCs w:val="20"/>
                <w:lang w:val="ru-RU"/>
              </w:rPr>
            </w:pPr>
            <w:proofErr w:type="spellStart"/>
            <w:r w:rsidRPr="009608D1">
              <w:rPr>
                <w:rFonts w:ascii="Arial" w:hAnsi="Arial" w:cs="Arial"/>
                <w:b/>
                <w:bCs/>
                <w:color w:val="000000"/>
                <w:sz w:val="20"/>
                <w:szCs w:val="20"/>
              </w:rPr>
              <w:t>Ռետինե</w:t>
            </w:r>
            <w:proofErr w:type="spellEnd"/>
            <w:r w:rsidRPr="009608D1">
              <w:rPr>
                <w:rFonts w:ascii="Arial Armenian" w:hAnsi="Arial Armenian" w:cs="Calibri"/>
                <w:b/>
                <w:bCs/>
                <w:color w:val="000000"/>
                <w:sz w:val="20"/>
                <w:szCs w:val="20"/>
                <w:lang w:val="ru-RU"/>
              </w:rPr>
              <w:t xml:space="preserve"> </w:t>
            </w:r>
            <w:proofErr w:type="spellStart"/>
            <w:r w:rsidRPr="009608D1">
              <w:rPr>
                <w:rFonts w:ascii="Arial" w:hAnsi="Arial" w:cs="Arial"/>
                <w:b/>
                <w:bCs/>
                <w:color w:val="000000"/>
                <w:sz w:val="20"/>
                <w:szCs w:val="20"/>
              </w:rPr>
              <w:t>հատակ</w:t>
            </w:r>
            <w:proofErr w:type="spellEnd"/>
            <w:r w:rsidRPr="009608D1">
              <w:rPr>
                <w:rFonts w:ascii="Arial Armenian" w:hAnsi="Arial Armenian" w:cs="Calibri"/>
                <w:b/>
                <w:bCs/>
                <w:color w:val="000000"/>
                <w:sz w:val="20"/>
                <w:szCs w:val="20"/>
                <w:lang w:val="ru-RU"/>
              </w:rPr>
              <w:t xml:space="preserve"> 15</w:t>
            </w:r>
            <w:proofErr w:type="spellStart"/>
            <w:r w:rsidRPr="009608D1">
              <w:rPr>
                <w:rFonts w:ascii="Arial" w:hAnsi="Arial" w:cs="Arial"/>
                <w:b/>
                <w:bCs/>
                <w:color w:val="000000"/>
                <w:sz w:val="20"/>
                <w:szCs w:val="20"/>
              </w:rPr>
              <w:t>մմ</w:t>
            </w:r>
            <w:proofErr w:type="spellEnd"/>
            <w:r w:rsidRPr="009608D1">
              <w:rPr>
                <w:rFonts w:ascii="Arial Armenian" w:hAnsi="Arial Armenian" w:cs="Calibri"/>
                <w:b/>
                <w:bCs/>
                <w:color w:val="000000"/>
                <w:sz w:val="20"/>
                <w:szCs w:val="20"/>
                <w:lang w:val="ru-RU"/>
              </w:rPr>
              <w:t xml:space="preserve"> /</w:t>
            </w:r>
            <w:proofErr w:type="spellStart"/>
            <w:r w:rsidRPr="009608D1">
              <w:rPr>
                <w:rFonts w:ascii="Arial" w:hAnsi="Arial" w:cs="Arial"/>
                <w:b/>
                <w:bCs/>
                <w:color w:val="000000"/>
                <w:sz w:val="20"/>
                <w:szCs w:val="20"/>
              </w:rPr>
              <w:t>նյութ</w:t>
            </w:r>
            <w:proofErr w:type="spellEnd"/>
            <w:r w:rsidRPr="009608D1">
              <w:rPr>
                <w:rFonts w:ascii="Arial Armenian" w:hAnsi="Arial Armenian" w:cs="Calibri"/>
                <w:b/>
                <w:bCs/>
                <w:color w:val="000000"/>
                <w:sz w:val="20"/>
                <w:szCs w:val="20"/>
                <w:lang w:val="ru-RU"/>
              </w:rPr>
              <w:t xml:space="preserve"> </w:t>
            </w:r>
            <w:r w:rsidRPr="009608D1">
              <w:rPr>
                <w:rFonts w:ascii="Arial" w:hAnsi="Arial" w:cs="Arial"/>
                <w:b/>
                <w:bCs/>
                <w:color w:val="000000"/>
                <w:sz w:val="20"/>
                <w:szCs w:val="20"/>
              </w:rPr>
              <w:t>և</w:t>
            </w:r>
            <w:r w:rsidRPr="009608D1">
              <w:rPr>
                <w:rFonts w:ascii="Arial Armenian" w:hAnsi="Arial Armenian" w:cs="Calibri"/>
                <w:b/>
                <w:bCs/>
                <w:color w:val="000000"/>
                <w:sz w:val="20"/>
                <w:szCs w:val="20"/>
                <w:lang w:val="ru-RU"/>
              </w:rPr>
              <w:t xml:space="preserve"> </w:t>
            </w:r>
            <w:proofErr w:type="spellStart"/>
            <w:r w:rsidRPr="009608D1">
              <w:rPr>
                <w:rFonts w:ascii="Arial" w:hAnsi="Arial" w:cs="Arial"/>
                <w:b/>
                <w:bCs/>
                <w:color w:val="000000"/>
                <w:sz w:val="20"/>
                <w:szCs w:val="20"/>
              </w:rPr>
              <w:t>աշխատանք</w:t>
            </w:r>
            <w:proofErr w:type="spellEnd"/>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Резиновое</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покрытие</w:t>
            </w:r>
            <w:r w:rsidRPr="009608D1">
              <w:rPr>
                <w:rFonts w:ascii="Arial Armenian" w:hAnsi="Arial Armenian" w:cs="Calibri"/>
                <w:b/>
                <w:bCs/>
                <w:color w:val="000000"/>
                <w:sz w:val="20"/>
                <w:szCs w:val="20"/>
                <w:lang w:val="ru-RU"/>
              </w:rPr>
              <w:t xml:space="preserve"> 15</w:t>
            </w:r>
            <w:r w:rsidRPr="009608D1">
              <w:rPr>
                <w:rFonts w:ascii="Arial" w:hAnsi="Arial" w:cs="Arial"/>
                <w:b/>
                <w:bCs/>
                <w:color w:val="000000"/>
                <w:sz w:val="20"/>
                <w:szCs w:val="20"/>
                <w:lang w:val="ru-RU"/>
              </w:rPr>
              <w:t> мм</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материал</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и</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работа</w:t>
            </w:r>
            <w:r w:rsidRPr="009608D1">
              <w:rPr>
                <w:rFonts w:ascii="Arial Armenian" w:hAnsi="Arial Armenian" w:cs="Calibri"/>
                <w:b/>
                <w:bCs/>
                <w:color w:val="000000"/>
                <w:sz w:val="20"/>
                <w:szCs w:val="20"/>
                <w:lang w:val="ru-RU"/>
              </w:rPr>
              <w:t>/.</w:t>
            </w:r>
          </w:p>
        </w:tc>
        <w:tc>
          <w:tcPr>
            <w:tcW w:w="987" w:type="dxa"/>
            <w:tcBorders>
              <w:top w:val="nil"/>
              <w:left w:val="nil"/>
              <w:bottom w:val="single" w:sz="4" w:space="0" w:color="auto"/>
              <w:right w:val="single" w:sz="4" w:space="0" w:color="auto"/>
            </w:tcBorders>
            <w:vAlign w:val="center"/>
            <w:hideMark/>
          </w:tcPr>
          <w:p w14:paraId="430323E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2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w:t>
            </w:r>
          </w:p>
        </w:tc>
        <w:tc>
          <w:tcPr>
            <w:tcW w:w="987" w:type="dxa"/>
            <w:tcBorders>
              <w:top w:val="nil"/>
              <w:left w:val="nil"/>
              <w:bottom w:val="single" w:sz="4" w:space="0" w:color="auto"/>
              <w:right w:val="single" w:sz="4" w:space="0" w:color="auto"/>
            </w:tcBorders>
            <w:noWrap/>
            <w:vAlign w:val="center"/>
            <w:hideMark/>
          </w:tcPr>
          <w:p w14:paraId="6A85B421"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546.15</w:t>
            </w:r>
          </w:p>
        </w:tc>
        <w:tc>
          <w:tcPr>
            <w:tcW w:w="1522" w:type="dxa"/>
            <w:tcBorders>
              <w:top w:val="nil"/>
              <w:left w:val="nil"/>
              <w:bottom w:val="single" w:sz="4" w:space="0" w:color="auto"/>
              <w:right w:val="single" w:sz="4" w:space="0" w:color="auto"/>
            </w:tcBorders>
            <w:noWrap/>
            <w:vAlign w:val="center"/>
            <w:hideMark/>
          </w:tcPr>
          <w:p w14:paraId="265C33F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18,400</w:t>
            </w:r>
          </w:p>
        </w:tc>
        <w:tc>
          <w:tcPr>
            <w:tcW w:w="1783" w:type="dxa"/>
            <w:gridSpan w:val="2"/>
            <w:tcBorders>
              <w:top w:val="nil"/>
              <w:left w:val="nil"/>
              <w:bottom w:val="single" w:sz="4" w:space="0" w:color="auto"/>
              <w:right w:val="single" w:sz="4" w:space="0" w:color="auto"/>
            </w:tcBorders>
            <w:noWrap/>
            <w:vAlign w:val="center"/>
            <w:hideMark/>
          </w:tcPr>
          <w:p w14:paraId="3A41C29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10,049,160</w:t>
            </w:r>
          </w:p>
        </w:tc>
      </w:tr>
      <w:tr w:rsidR="009608D1" w:rsidRPr="009608D1" w14:paraId="77C703DE" w14:textId="77777777" w:rsidTr="009608D1">
        <w:trPr>
          <w:gridAfter w:val="1"/>
          <w:wAfter w:w="6" w:type="dxa"/>
          <w:trHeight w:val="914"/>
        </w:trPr>
        <w:tc>
          <w:tcPr>
            <w:tcW w:w="714" w:type="dxa"/>
            <w:tcBorders>
              <w:top w:val="nil"/>
              <w:left w:val="single" w:sz="4" w:space="0" w:color="auto"/>
              <w:bottom w:val="single" w:sz="4" w:space="0" w:color="auto"/>
              <w:right w:val="single" w:sz="4" w:space="0" w:color="auto"/>
            </w:tcBorders>
            <w:noWrap/>
            <w:vAlign w:val="center"/>
            <w:hideMark/>
          </w:tcPr>
          <w:p w14:paraId="2C7905E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1003" w:type="dxa"/>
            <w:tcBorders>
              <w:top w:val="nil"/>
              <w:left w:val="nil"/>
              <w:bottom w:val="single" w:sz="4" w:space="0" w:color="auto"/>
              <w:right w:val="single" w:sz="4" w:space="0" w:color="auto"/>
            </w:tcBorders>
            <w:vAlign w:val="center"/>
            <w:hideMark/>
          </w:tcPr>
          <w:p w14:paraId="39E3EC12"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Շուկա</w:t>
            </w:r>
            <w:proofErr w:type="spellEnd"/>
          </w:p>
        </w:tc>
        <w:tc>
          <w:tcPr>
            <w:tcW w:w="3541" w:type="dxa"/>
            <w:tcBorders>
              <w:top w:val="nil"/>
              <w:left w:val="nil"/>
              <w:bottom w:val="single" w:sz="4" w:space="0" w:color="auto"/>
              <w:right w:val="single" w:sz="4" w:space="0" w:color="auto"/>
            </w:tcBorders>
            <w:vAlign w:val="center"/>
            <w:hideMark/>
          </w:tcPr>
          <w:p w14:paraId="77E44C1F"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Ռետինե</w:t>
            </w:r>
            <w:proofErr w:type="spellEnd"/>
            <w:r w:rsidRPr="009608D1">
              <w:rPr>
                <w:rFonts w:ascii="Arial Armenian" w:hAnsi="Arial Armenian" w:cs="Calibri"/>
                <w:b/>
                <w:bCs/>
                <w:color w:val="000000"/>
                <w:sz w:val="20"/>
                <w:szCs w:val="20"/>
              </w:rPr>
              <w:t xml:space="preserve"> EPDM </w:t>
            </w:r>
            <w:proofErr w:type="spellStart"/>
            <w:r w:rsidRPr="009608D1">
              <w:rPr>
                <w:rFonts w:ascii="Arial" w:hAnsi="Arial" w:cs="Arial"/>
                <w:b/>
                <w:bCs/>
                <w:color w:val="000000"/>
                <w:sz w:val="20"/>
                <w:szCs w:val="20"/>
              </w:rPr>
              <w:t>հատակ</w:t>
            </w:r>
            <w:proofErr w:type="spellEnd"/>
            <w:r w:rsidRPr="009608D1">
              <w:rPr>
                <w:rFonts w:ascii="Arial Armenian" w:hAnsi="Arial Armenian" w:cs="Calibri"/>
                <w:b/>
                <w:bCs/>
                <w:color w:val="000000"/>
                <w:sz w:val="20"/>
                <w:szCs w:val="20"/>
              </w:rPr>
              <w:t xml:space="preserve"> 10</w:t>
            </w:r>
            <w:r w:rsidRPr="009608D1">
              <w:rPr>
                <w:rFonts w:ascii="Arial" w:hAnsi="Arial" w:cs="Arial"/>
                <w:b/>
                <w:bCs/>
                <w:color w:val="000000"/>
                <w:sz w:val="20"/>
                <w:szCs w:val="20"/>
              </w:rPr>
              <w:t>մմ</w:t>
            </w:r>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նյութ</w:t>
            </w:r>
            <w:proofErr w:type="spellEnd"/>
            <w:r w:rsidRPr="009608D1">
              <w:rPr>
                <w:rFonts w:ascii="Arial Armenian" w:hAnsi="Arial Armenian" w:cs="Calibri"/>
                <w:b/>
                <w:bCs/>
                <w:color w:val="000000"/>
                <w:sz w:val="20"/>
                <w:szCs w:val="20"/>
              </w:rPr>
              <w:t xml:space="preserve"> </w:t>
            </w:r>
            <w:r w:rsidRPr="009608D1">
              <w:rPr>
                <w:rFonts w:ascii="Arial" w:hAnsi="Arial" w:cs="Arial"/>
                <w:b/>
                <w:bCs/>
                <w:color w:val="000000"/>
                <w:sz w:val="20"/>
                <w:szCs w:val="20"/>
              </w:rPr>
              <w:t>և</w:t>
            </w:r>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աշխատանք</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Резиновое</w:t>
            </w:r>
            <w:proofErr w:type="spellEnd"/>
            <w:r w:rsidRPr="009608D1">
              <w:rPr>
                <w:rFonts w:ascii="Arial Armenian" w:hAnsi="Arial Armenian" w:cs="Calibri"/>
                <w:b/>
                <w:bCs/>
                <w:color w:val="000000"/>
                <w:sz w:val="20"/>
                <w:szCs w:val="20"/>
              </w:rPr>
              <w:t xml:space="preserve"> EPDM </w:t>
            </w:r>
            <w:proofErr w:type="spellStart"/>
            <w:r w:rsidRPr="009608D1">
              <w:rPr>
                <w:rFonts w:ascii="Calibri" w:hAnsi="Calibri" w:cs="Calibri"/>
                <w:b/>
                <w:bCs/>
                <w:color w:val="000000"/>
                <w:sz w:val="20"/>
                <w:szCs w:val="20"/>
              </w:rPr>
              <w:t>покрытие</w:t>
            </w:r>
            <w:proofErr w:type="spellEnd"/>
            <w:r w:rsidRPr="009608D1">
              <w:rPr>
                <w:rFonts w:ascii="Arial Armenian" w:hAnsi="Arial Armenian" w:cs="Calibri"/>
                <w:b/>
                <w:bCs/>
                <w:color w:val="000000"/>
                <w:sz w:val="20"/>
                <w:szCs w:val="20"/>
              </w:rPr>
              <w:t xml:space="preserve"> 10</w:t>
            </w:r>
            <w:r w:rsidRPr="009608D1">
              <w:rPr>
                <w:rFonts w:ascii="Arial" w:hAnsi="Arial" w:cs="Arial"/>
                <w:b/>
                <w:bCs/>
                <w:color w:val="000000"/>
                <w:sz w:val="20"/>
                <w:szCs w:val="20"/>
              </w:rPr>
              <w:t> </w:t>
            </w:r>
            <w:proofErr w:type="spellStart"/>
            <w:r w:rsidRPr="009608D1">
              <w:rPr>
                <w:rFonts w:ascii="Arial" w:hAnsi="Arial" w:cs="Arial"/>
                <w:b/>
                <w:bCs/>
                <w:color w:val="000000"/>
                <w:sz w:val="20"/>
                <w:szCs w:val="20"/>
              </w:rPr>
              <w:t>мм</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материал</w:t>
            </w:r>
            <w:proofErr w:type="spellEnd"/>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и</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работа</w:t>
            </w:r>
            <w:proofErr w:type="spellEnd"/>
            <w:r w:rsidRPr="009608D1">
              <w:rPr>
                <w:rFonts w:ascii="Arial Armenian" w:hAnsi="Arial Armenian" w:cs="Calibri"/>
                <w:b/>
                <w:bCs/>
                <w:color w:val="000000"/>
                <w:sz w:val="20"/>
                <w:szCs w:val="20"/>
              </w:rPr>
              <w:t>/</w:t>
            </w:r>
          </w:p>
        </w:tc>
        <w:tc>
          <w:tcPr>
            <w:tcW w:w="987" w:type="dxa"/>
            <w:tcBorders>
              <w:top w:val="nil"/>
              <w:left w:val="nil"/>
              <w:bottom w:val="single" w:sz="4" w:space="0" w:color="auto"/>
              <w:right w:val="single" w:sz="4" w:space="0" w:color="auto"/>
            </w:tcBorders>
            <w:vAlign w:val="center"/>
            <w:hideMark/>
          </w:tcPr>
          <w:p w14:paraId="0C493C7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2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w:t>
            </w:r>
          </w:p>
        </w:tc>
        <w:tc>
          <w:tcPr>
            <w:tcW w:w="987" w:type="dxa"/>
            <w:tcBorders>
              <w:top w:val="nil"/>
              <w:left w:val="nil"/>
              <w:bottom w:val="single" w:sz="4" w:space="0" w:color="auto"/>
              <w:right w:val="single" w:sz="4" w:space="0" w:color="auto"/>
            </w:tcBorders>
            <w:noWrap/>
            <w:vAlign w:val="center"/>
            <w:hideMark/>
          </w:tcPr>
          <w:p w14:paraId="70A0AC91"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547.4</w:t>
            </w:r>
          </w:p>
        </w:tc>
        <w:tc>
          <w:tcPr>
            <w:tcW w:w="1522" w:type="dxa"/>
            <w:tcBorders>
              <w:top w:val="nil"/>
              <w:left w:val="nil"/>
              <w:bottom w:val="single" w:sz="4" w:space="0" w:color="auto"/>
              <w:right w:val="single" w:sz="4" w:space="0" w:color="auto"/>
            </w:tcBorders>
            <w:noWrap/>
            <w:vAlign w:val="center"/>
            <w:hideMark/>
          </w:tcPr>
          <w:p w14:paraId="5F0917A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25,000</w:t>
            </w:r>
          </w:p>
        </w:tc>
        <w:tc>
          <w:tcPr>
            <w:tcW w:w="1783" w:type="dxa"/>
            <w:gridSpan w:val="2"/>
            <w:tcBorders>
              <w:top w:val="nil"/>
              <w:left w:val="nil"/>
              <w:bottom w:val="single" w:sz="4" w:space="0" w:color="auto"/>
              <w:right w:val="single" w:sz="4" w:space="0" w:color="auto"/>
            </w:tcBorders>
            <w:noWrap/>
            <w:vAlign w:val="center"/>
            <w:hideMark/>
          </w:tcPr>
          <w:p w14:paraId="7ADC7D7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13,685,000</w:t>
            </w:r>
          </w:p>
        </w:tc>
      </w:tr>
      <w:tr w:rsidR="009608D1" w:rsidRPr="009608D1" w14:paraId="01621784" w14:textId="77777777" w:rsidTr="009608D1">
        <w:trPr>
          <w:gridAfter w:val="1"/>
          <w:wAfter w:w="6" w:type="dxa"/>
          <w:trHeight w:val="1085"/>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28EC456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1003" w:type="dxa"/>
            <w:tcBorders>
              <w:top w:val="single" w:sz="4" w:space="0" w:color="auto"/>
              <w:left w:val="single" w:sz="4" w:space="0" w:color="auto"/>
              <w:bottom w:val="single" w:sz="4" w:space="0" w:color="auto"/>
              <w:right w:val="single" w:sz="4" w:space="0" w:color="auto"/>
            </w:tcBorders>
            <w:vAlign w:val="center"/>
            <w:hideMark/>
          </w:tcPr>
          <w:p w14:paraId="0B2E32BE"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single" w:sz="4" w:space="0" w:color="auto"/>
              <w:left w:val="single" w:sz="4" w:space="0" w:color="auto"/>
              <w:bottom w:val="single" w:sz="4" w:space="0" w:color="auto"/>
              <w:right w:val="single" w:sz="4" w:space="0" w:color="auto"/>
            </w:tcBorders>
            <w:vAlign w:val="center"/>
            <w:hideMark/>
          </w:tcPr>
          <w:p w14:paraId="065D65B7"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Մետաղական</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ցանցի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տեղադրում</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ցեմենտաբետոնե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ծածկույթի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մեջ</w:t>
            </w:r>
            <w:proofErr w:type="spellEnd"/>
            <w:r w:rsidRPr="009608D1">
              <w:rPr>
                <w:rFonts w:ascii="Arial Armenian" w:hAnsi="Arial Armenian" w:cs="Calibri"/>
                <w:b/>
                <w:bCs/>
                <w:color w:val="000000"/>
                <w:sz w:val="20"/>
                <w:szCs w:val="20"/>
              </w:rPr>
              <w:t xml:space="preserve"> 4 </w:t>
            </w:r>
            <w:proofErr w:type="spellStart"/>
            <w:r w:rsidRPr="009608D1">
              <w:rPr>
                <w:rFonts w:ascii="Arial" w:hAnsi="Arial" w:cs="Arial"/>
                <w:b/>
                <w:bCs/>
                <w:color w:val="000000"/>
                <w:sz w:val="20"/>
                <w:szCs w:val="20"/>
              </w:rPr>
              <w:t>մմ</w:t>
            </w:r>
            <w:proofErr w:type="spellEnd"/>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УКЛАДКА</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МЕТАЛЛИЧЕСКОЙ</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СЕТКИ</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В</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ЦЕМЕНТОБЕТОННОЕ</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ПОКРЫТИЕ</w:t>
            </w:r>
          </w:p>
        </w:tc>
        <w:tc>
          <w:tcPr>
            <w:tcW w:w="987" w:type="dxa"/>
            <w:tcBorders>
              <w:top w:val="single" w:sz="4" w:space="0" w:color="auto"/>
              <w:left w:val="single" w:sz="4" w:space="0" w:color="auto"/>
              <w:bottom w:val="single" w:sz="4" w:space="0" w:color="auto"/>
              <w:right w:val="single" w:sz="4" w:space="0" w:color="auto"/>
            </w:tcBorders>
            <w:vAlign w:val="center"/>
            <w:hideMark/>
          </w:tcPr>
          <w:p w14:paraId="4813C3E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2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w:t>
            </w:r>
          </w:p>
        </w:tc>
        <w:tc>
          <w:tcPr>
            <w:tcW w:w="987" w:type="dxa"/>
            <w:tcBorders>
              <w:top w:val="single" w:sz="4" w:space="0" w:color="auto"/>
              <w:left w:val="single" w:sz="4" w:space="0" w:color="auto"/>
              <w:bottom w:val="single" w:sz="4" w:space="0" w:color="auto"/>
              <w:right w:val="single" w:sz="4" w:space="0" w:color="auto"/>
            </w:tcBorders>
            <w:noWrap/>
            <w:vAlign w:val="center"/>
            <w:hideMark/>
          </w:tcPr>
          <w:p w14:paraId="394FEF2E"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547.72</w:t>
            </w:r>
          </w:p>
        </w:tc>
        <w:tc>
          <w:tcPr>
            <w:tcW w:w="1522" w:type="dxa"/>
            <w:tcBorders>
              <w:top w:val="single" w:sz="4" w:space="0" w:color="auto"/>
              <w:left w:val="single" w:sz="4" w:space="0" w:color="auto"/>
              <w:bottom w:val="single" w:sz="4" w:space="0" w:color="auto"/>
              <w:right w:val="single" w:sz="4" w:space="0" w:color="auto"/>
            </w:tcBorders>
            <w:noWrap/>
            <w:vAlign w:val="center"/>
            <w:hideMark/>
          </w:tcPr>
          <w:p w14:paraId="4A97854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1,850</w:t>
            </w:r>
          </w:p>
        </w:tc>
        <w:tc>
          <w:tcPr>
            <w:tcW w:w="1783" w:type="dxa"/>
            <w:gridSpan w:val="2"/>
            <w:tcBorders>
              <w:top w:val="single" w:sz="4" w:space="0" w:color="auto"/>
              <w:left w:val="single" w:sz="4" w:space="0" w:color="auto"/>
              <w:bottom w:val="single" w:sz="4" w:space="0" w:color="auto"/>
              <w:right w:val="single" w:sz="4" w:space="0" w:color="auto"/>
            </w:tcBorders>
            <w:noWrap/>
            <w:vAlign w:val="center"/>
            <w:hideMark/>
          </w:tcPr>
          <w:p w14:paraId="31E0351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1,013,284</w:t>
            </w:r>
          </w:p>
        </w:tc>
      </w:tr>
      <w:tr w:rsidR="009608D1" w:rsidRPr="009608D1" w14:paraId="5A6B597C" w14:textId="77777777" w:rsidTr="009608D1">
        <w:trPr>
          <w:gridAfter w:val="1"/>
          <w:wAfter w:w="6" w:type="dxa"/>
          <w:trHeight w:val="1051"/>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2B2CDA1A"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1003" w:type="dxa"/>
            <w:tcBorders>
              <w:top w:val="single" w:sz="4" w:space="0" w:color="auto"/>
              <w:left w:val="nil"/>
              <w:bottom w:val="single" w:sz="4" w:space="0" w:color="auto"/>
              <w:right w:val="single" w:sz="4" w:space="0" w:color="auto"/>
            </w:tcBorders>
            <w:vAlign w:val="center"/>
            <w:hideMark/>
          </w:tcPr>
          <w:p w14:paraId="72B7E54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single" w:sz="4" w:space="0" w:color="auto"/>
              <w:left w:val="nil"/>
              <w:bottom w:val="single" w:sz="4" w:space="0" w:color="auto"/>
              <w:right w:val="single" w:sz="4" w:space="0" w:color="auto"/>
            </w:tcBorders>
            <w:vAlign w:val="center"/>
            <w:hideMark/>
          </w:tcPr>
          <w:p w14:paraId="13E46F63"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Բետոնե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շերտի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իրականացում</w:t>
            </w:r>
            <w:proofErr w:type="spellEnd"/>
            <w:r w:rsidRPr="009608D1">
              <w:rPr>
                <w:rFonts w:ascii="Arial Armenian" w:hAnsi="Arial Armenian" w:cs="Calibri"/>
                <w:b/>
                <w:bCs/>
                <w:color w:val="000000"/>
                <w:sz w:val="20"/>
                <w:szCs w:val="20"/>
              </w:rPr>
              <w:t xml:space="preserve"> H=10 </w:t>
            </w:r>
            <w:proofErr w:type="spellStart"/>
            <w:r w:rsidRPr="009608D1">
              <w:rPr>
                <w:rFonts w:ascii="Arial" w:hAnsi="Arial" w:cs="Arial"/>
                <w:b/>
                <w:bCs/>
                <w:color w:val="000000"/>
                <w:sz w:val="20"/>
                <w:szCs w:val="20"/>
              </w:rPr>
              <w:t>սմ</w:t>
            </w:r>
            <w:proofErr w:type="spellEnd"/>
            <w:r w:rsidRPr="009608D1">
              <w:rPr>
                <w:rFonts w:ascii="Arial Armenian" w:hAnsi="Arial Armenian" w:cs="Calibri"/>
                <w:b/>
                <w:bCs/>
                <w:color w:val="000000"/>
                <w:sz w:val="20"/>
                <w:szCs w:val="20"/>
              </w:rPr>
              <w:t xml:space="preserve"> B20 </w:t>
            </w:r>
            <w:proofErr w:type="spellStart"/>
            <w:r w:rsidRPr="009608D1">
              <w:rPr>
                <w:rFonts w:ascii="Arial" w:hAnsi="Arial" w:cs="Arial"/>
                <w:b/>
                <w:bCs/>
                <w:color w:val="000000"/>
                <w:sz w:val="20"/>
                <w:szCs w:val="20"/>
              </w:rPr>
              <w:t>դասի</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Выполнение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бетонного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слоя</w:t>
            </w:r>
            <w:proofErr w:type="spellEnd"/>
            <w:r w:rsidRPr="009608D1">
              <w:rPr>
                <w:rFonts w:ascii="Arial Armenian" w:hAnsi="Arial Armenian" w:cs="Calibri"/>
                <w:b/>
                <w:bCs/>
                <w:color w:val="000000"/>
                <w:sz w:val="20"/>
                <w:szCs w:val="20"/>
              </w:rPr>
              <w:t xml:space="preserve"> H=10 </w:t>
            </w:r>
            <w:proofErr w:type="spellStart"/>
            <w:r w:rsidRPr="009608D1">
              <w:rPr>
                <w:rFonts w:ascii="Calibri" w:hAnsi="Calibri" w:cs="Calibri"/>
                <w:b/>
                <w:bCs/>
                <w:color w:val="000000"/>
                <w:sz w:val="20"/>
                <w:szCs w:val="20"/>
              </w:rPr>
              <w:t>см</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класса</w:t>
            </w:r>
            <w:proofErr w:type="spellEnd"/>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В</w:t>
            </w:r>
            <w:r w:rsidRPr="009608D1">
              <w:rPr>
                <w:rFonts w:ascii="Arial Armenian" w:hAnsi="Arial Armenian" w:cs="Calibri"/>
                <w:b/>
                <w:bCs/>
                <w:color w:val="000000"/>
                <w:sz w:val="20"/>
                <w:szCs w:val="20"/>
              </w:rPr>
              <w:t>20</w:t>
            </w:r>
          </w:p>
        </w:tc>
        <w:tc>
          <w:tcPr>
            <w:tcW w:w="987" w:type="dxa"/>
            <w:tcBorders>
              <w:top w:val="single" w:sz="4" w:space="0" w:color="auto"/>
              <w:left w:val="nil"/>
              <w:bottom w:val="single" w:sz="4" w:space="0" w:color="auto"/>
              <w:right w:val="single" w:sz="4" w:space="0" w:color="auto"/>
            </w:tcBorders>
            <w:vAlign w:val="center"/>
            <w:hideMark/>
          </w:tcPr>
          <w:p w14:paraId="3D91F1DF"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2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w:t>
            </w:r>
          </w:p>
        </w:tc>
        <w:tc>
          <w:tcPr>
            <w:tcW w:w="987" w:type="dxa"/>
            <w:tcBorders>
              <w:top w:val="single" w:sz="4" w:space="0" w:color="auto"/>
              <w:left w:val="nil"/>
              <w:bottom w:val="single" w:sz="4" w:space="0" w:color="auto"/>
              <w:right w:val="single" w:sz="4" w:space="0" w:color="auto"/>
            </w:tcBorders>
            <w:noWrap/>
            <w:vAlign w:val="center"/>
            <w:hideMark/>
          </w:tcPr>
          <w:p w14:paraId="22F8C7B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548</w:t>
            </w:r>
          </w:p>
        </w:tc>
        <w:tc>
          <w:tcPr>
            <w:tcW w:w="1522" w:type="dxa"/>
            <w:tcBorders>
              <w:top w:val="single" w:sz="4" w:space="0" w:color="auto"/>
              <w:left w:val="nil"/>
              <w:bottom w:val="single" w:sz="4" w:space="0" w:color="auto"/>
              <w:right w:val="single" w:sz="4" w:space="0" w:color="auto"/>
            </w:tcBorders>
            <w:noWrap/>
            <w:vAlign w:val="center"/>
            <w:hideMark/>
          </w:tcPr>
          <w:p w14:paraId="3D135B5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7,800</w:t>
            </w:r>
          </w:p>
        </w:tc>
        <w:tc>
          <w:tcPr>
            <w:tcW w:w="1783" w:type="dxa"/>
            <w:gridSpan w:val="2"/>
            <w:tcBorders>
              <w:top w:val="single" w:sz="4" w:space="0" w:color="auto"/>
              <w:left w:val="nil"/>
              <w:bottom w:val="single" w:sz="4" w:space="0" w:color="auto"/>
              <w:right w:val="single" w:sz="4" w:space="0" w:color="auto"/>
            </w:tcBorders>
            <w:noWrap/>
            <w:vAlign w:val="center"/>
            <w:hideMark/>
          </w:tcPr>
          <w:p w14:paraId="2AA36BC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4,274,400</w:t>
            </w:r>
          </w:p>
        </w:tc>
      </w:tr>
      <w:tr w:rsidR="009608D1" w:rsidRPr="009608D1" w14:paraId="44A31407" w14:textId="77777777" w:rsidTr="009608D1">
        <w:trPr>
          <w:gridAfter w:val="1"/>
          <w:wAfter w:w="6" w:type="dxa"/>
          <w:trHeight w:val="788"/>
        </w:trPr>
        <w:tc>
          <w:tcPr>
            <w:tcW w:w="714" w:type="dxa"/>
            <w:tcBorders>
              <w:top w:val="single" w:sz="4" w:space="0" w:color="auto"/>
              <w:left w:val="single" w:sz="4" w:space="0" w:color="auto"/>
              <w:bottom w:val="single" w:sz="4" w:space="0" w:color="auto"/>
              <w:right w:val="single" w:sz="4" w:space="0" w:color="auto"/>
            </w:tcBorders>
            <w:noWrap/>
            <w:vAlign w:val="center"/>
            <w:hideMark/>
          </w:tcPr>
          <w:p w14:paraId="6354C4D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1003" w:type="dxa"/>
            <w:tcBorders>
              <w:top w:val="single" w:sz="4" w:space="0" w:color="auto"/>
              <w:left w:val="single" w:sz="4" w:space="0" w:color="auto"/>
              <w:bottom w:val="single" w:sz="4" w:space="0" w:color="auto"/>
              <w:right w:val="single" w:sz="4" w:space="0" w:color="auto"/>
            </w:tcBorders>
            <w:vAlign w:val="center"/>
            <w:hideMark/>
          </w:tcPr>
          <w:p w14:paraId="46110B7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single" w:sz="4" w:space="0" w:color="auto"/>
              <w:left w:val="single" w:sz="4" w:space="0" w:color="auto"/>
              <w:bottom w:val="single" w:sz="4" w:space="0" w:color="auto"/>
              <w:right w:val="single" w:sz="4" w:space="0" w:color="auto"/>
            </w:tcBorders>
            <w:vAlign w:val="center"/>
            <w:hideMark/>
          </w:tcPr>
          <w:p w14:paraId="16F151B0"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Խճի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շերտի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իրականացում</w:t>
            </w:r>
            <w:proofErr w:type="spellEnd"/>
            <w:r w:rsidRPr="009608D1">
              <w:rPr>
                <w:rFonts w:ascii="Arial Armenian" w:hAnsi="Arial Armenian" w:cs="Calibri"/>
                <w:b/>
                <w:bCs/>
                <w:color w:val="000000"/>
                <w:sz w:val="20"/>
                <w:szCs w:val="20"/>
              </w:rPr>
              <w:t xml:space="preserve"> H=10</w:t>
            </w:r>
            <w:r w:rsidRPr="009608D1">
              <w:rPr>
                <w:rFonts w:ascii="Arial" w:hAnsi="Arial" w:cs="Arial"/>
                <w:b/>
                <w:bCs/>
                <w:color w:val="000000"/>
                <w:sz w:val="20"/>
                <w:szCs w:val="20"/>
              </w:rPr>
              <w:t>սմ</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Выполнение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гравийного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слоя</w:t>
            </w:r>
            <w:proofErr w:type="spellEnd"/>
            <w:r w:rsidRPr="009608D1">
              <w:rPr>
                <w:rFonts w:ascii="Arial Armenian" w:hAnsi="Arial Armenian" w:cs="Calibri"/>
                <w:b/>
                <w:bCs/>
                <w:color w:val="000000"/>
                <w:sz w:val="20"/>
                <w:szCs w:val="20"/>
              </w:rPr>
              <w:t xml:space="preserve"> H=10</w:t>
            </w:r>
            <w:r w:rsidRPr="009608D1">
              <w:rPr>
                <w:rFonts w:ascii="Calibri" w:hAnsi="Calibri" w:cs="Calibri"/>
                <w:b/>
                <w:bCs/>
                <w:color w:val="000000"/>
                <w:sz w:val="20"/>
                <w:szCs w:val="20"/>
              </w:rPr>
              <w:t>см</w:t>
            </w:r>
          </w:p>
        </w:tc>
        <w:tc>
          <w:tcPr>
            <w:tcW w:w="987" w:type="dxa"/>
            <w:tcBorders>
              <w:top w:val="single" w:sz="4" w:space="0" w:color="auto"/>
              <w:left w:val="single" w:sz="4" w:space="0" w:color="auto"/>
              <w:bottom w:val="single" w:sz="4" w:space="0" w:color="auto"/>
              <w:right w:val="single" w:sz="4" w:space="0" w:color="auto"/>
            </w:tcBorders>
            <w:vAlign w:val="center"/>
            <w:hideMark/>
          </w:tcPr>
          <w:p w14:paraId="42D779A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2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w:t>
            </w:r>
          </w:p>
        </w:tc>
        <w:tc>
          <w:tcPr>
            <w:tcW w:w="987" w:type="dxa"/>
            <w:tcBorders>
              <w:top w:val="single" w:sz="4" w:space="0" w:color="auto"/>
              <w:left w:val="single" w:sz="4" w:space="0" w:color="auto"/>
              <w:bottom w:val="single" w:sz="4" w:space="0" w:color="auto"/>
              <w:right w:val="single" w:sz="4" w:space="0" w:color="auto"/>
            </w:tcBorders>
            <w:noWrap/>
            <w:vAlign w:val="center"/>
            <w:hideMark/>
          </w:tcPr>
          <w:p w14:paraId="5F637FD1"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519</w:t>
            </w:r>
          </w:p>
        </w:tc>
        <w:tc>
          <w:tcPr>
            <w:tcW w:w="1522" w:type="dxa"/>
            <w:tcBorders>
              <w:top w:val="single" w:sz="4" w:space="0" w:color="auto"/>
              <w:left w:val="single" w:sz="4" w:space="0" w:color="auto"/>
              <w:bottom w:val="single" w:sz="4" w:space="0" w:color="auto"/>
              <w:right w:val="single" w:sz="4" w:space="0" w:color="auto"/>
            </w:tcBorders>
            <w:noWrap/>
            <w:vAlign w:val="center"/>
            <w:hideMark/>
          </w:tcPr>
          <w:p w14:paraId="072B67F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1,440</w:t>
            </w:r>
          </w:p>
        </w:tc>
        <w:tc>
          <w:tcPr>
            <w:tcW w:w="1783" w:type="dxa"/>
            <w:gridSpan w:val="2"/>
            <w:tcBorders>
              <w:top w:val="single" w:sz="4" w:space="0" w:color="auto"/>
              <w:left w:val="single" w:sz="4" w:space="0" w:color="auto"/>
              <w:bottom w:val="single" w:sz="4" w:space="0" w:color="auto"/>
              <w:right w:val="single" w:sz="4" w:space="0" w:color="auto"/>
            </w:tcBorders>
            <w:noWrap/>
            <w:vAlign w:val="center"/>
            <w:hideMark/>
          </w:tcPr>
          <w:p w14:paraId="273F5B6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747,360</w:t>
            </w:r>
          </w:p>
        </w:tc>
      </w:tr>
      <w:tr w:rsidR="009608D1" w:rsidRPr="009608D1" w14:paraId="34FB24B2"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F44298F"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Ծածկույթ</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բետոնե</w:t>
            </w:r>
            <w:proofErr w:type="spellEnd"/>
            <w:r w:rsidRPr="009608D1">
              <w:rPr>
                <w:rFonts w:ascii="Arial Armenian" w:hAnsi="Arial Armenian" w:cs="Calibri"/>
                <w:b/>
                <w:bCs/>
                <w:color w:val="000000"/>
                <w:sz w:val="20"/>
                <w:szCs w:val="20"/>
              </w:rPr>
              <w:t xml:space="preserve"> </w:t>
            </w:r>
            <w:r w:rsidRPr="009608D1">
              <w:rPr>
                <w:rFonts w:ascii="Arial" w:hAnsi="Arial" w:cs="Arial"/>
                <w:b/>
                <w:bCs/>
                <w:color w:val="000000"/>
                <w:sz w:val="20"/>
                <w:szCs w:val="20"/>
              </w:rPr>
              <w:t>Եզրաքարեր</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Бортовые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камни</w:t>
            </w:r>
            <w:proofErr w:type="spellEnd"/>
            <w:r w:rsidRPr="009608D1">
              <w:rPr>
                <w:rFonts w:ascii="Arial Armenian" w:hAnsi="Arial Armenian" w:cs="Calibri"/>
                <w:b/>
                <w:bCs/>
                <w:color w:val="000000"/>
                <w:sz w:val="20"/>
                <w:szCs w:val="20"/>
              </w:rPr>
              <w:t> </w:t>
            </w:r>
          </w:p>
        </w:tc>
      </w:tr>
      <w:tr w:rsidR="009608D1" w:rsidRPr="009608D1" w14:paraId="6ED56D4C" w14:textId="77777777" w:rsidTr="009608D1">
        <w:trPr>
          <w:gridAfter w:val="1"/>
          <w:wAfter w:w="6" w:type="dxa"/>
          <w:trHeight w:val="657"/>
        </w:trPr>
        <w:tc>
          <w:tcPr>
            <w:tcW w:w="714" w:type="dxa"/>
            <w:tcBorders>
              <w:top w:val="nil"/>
              <w:left w:val="single" w:sz="4" w:space="0" w:color="auto"/>
              <w:bottom w:val="single" w:sz="4" w:space="0" w:color="auto"/>
              <w:right w:val="single" w:sz="4" w:space="0" w:color="auto"/>
            </w:tcBorders>
            <w:noWrap/>
            <w:vAlign w:val="center"/>
            <w:hideMark/>
          </w:tcPr>
          <w:p w14:paraId="21BBA106"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nil"/>
              <w:bottom w:val="single" w:sz="4" w:space="0" w:color="auto"/>
              <w:right w:val="single" w:sz="4" w:space="0" w:color="auto"/>
            </w:tcBorders>
            <w:vAlign w:val="center"/>
            <w:hideMark/>
          </w:tcPr>
          <w:p w14:paraId="361D2D49" w14:textId="77777777" w:rsidR="009608D1" w:rsidRPr="009608D1" w:rsidRDefault="009608D1" w:rsidP="00F3437E">
            <w:pPr>
              <w:jc w:val="center"/>
              <w:rPr>
                <w:rFonts w:ascii="Arial Armenian" w:hAnsi="Arial Armenian" w:cs="Calibri"/>
                <w:color w:val="000000"/>
                <w:sz w:val="20"/>
                <w:szCs w:val="20"/>
              </w:rPr>
            </w:pPr>
            <w:r w:rsidRPr="009608D1">
              <w:rPr>
                <w:rFonts w:ascii="Arial Armenian" w:hAnsi="Arial Armenian" w:cs="Calibri"/>
                <w:color w:val="000000"/>
                <w:sz w:val="20"/>
                <w:szCs w:val="20"/>
              </w:rPr>
              <w:t> </w:t>
            </w:r>
          </w:p>
        </w:tc>
        <w:tc>
          <w:tcPr>
            <w:tcW w:w="3541" w:type="dxa"/>
            <w:tcBorders>
              <w:top w:val="nil"/>
              <w:left w:val="nil"/>
              <w:bottom w:val="single" w:sz="4" w:space="0" w:color="auto"/>
              <w:right w:val="single" w:sz="4" w:space="0" w:color="auto"/>
            </w:tcBorders>
            <w:vAlign w:val="center"/>
            <w:hideMark/>
          </w:tcPr>
          <w:p w14:paraId="185F15A6"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Խճի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շերտի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իրականացում</w:t>
            </w:r>
            <w:proofErr w:type="spellEnd"/>
            <w:r w:rsidRPr="009608D1">
              <w:rPr>
                <w:rFonts w:ascii="Arial Armenian" w:hAnsi="Arial Armenian" w:cs="Calibri"/>
                <w:b/>
                <w:bCs/>
                <w:color w:val="000000"/>
                <w:sz w:val="20"/>
                <w:szCs w:val="20"/>
              </w:rPr>
              <w:t xml:space="preserve"> H=10</w:t>
            </w:r>
            <w:r w:rsidRPr="009608D1">
              <w:rPr>
                <w:rFonts w:ascii="Arial" w:hAnsi="Arial" w:cs="Arial"/>
                <w:b/>
                <w:bCs/>
                <w:color w:val="000000"/>
                <w:sz w:val="20"/>
                <w:szCs w:val="20"/>
              </w:rPr>
              <w:t>սմ</w:t>
            </w:r>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Выполнение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гравийного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слоя</w:t>
            </w:r>
            <w:proofErr w:type="spellEnd"/>
            <w:r w:rsidRPr="009608D1">
              <w:rPr>
                <w:rFonts w:ascii="Arial Armenian" w:hAnsi="Arial Armenian" w:cs="Calibri"/>
                <w:b/>
                <w:bCs/>
                <w:color w:val="000000"/>
                <w:sz w:val="20"/>
                <w:szCs w:val="20"/>
              </w:rPr>
              <w:t xml:space="preserve"> H=10</w:t>
            </w:r>
            <w:r w:rsidRPr="009608D1">
              <w:rPr>
                <w:rFonts w:ascii="Calibri" w:hAnsi="Calibri" w:cs="Calibri"/>
                <w:b/>
                <w:bCs/>
                <w:color w:val="000000"/>
                <w:sz w:val="20"/>
                <w:szCs w:val="20"/>
              </w:rPr>
              <w:t>см</w:t>
            </w:r>
          </w:p>
        </w:tc>
        <w:tc>
          <w:tcPr>
            <w:tcW w:w="987" w:type="dxa"/>
            <w:tcBorders>
              <w:top w:val="nil"/>
              <w:left w:val="nil"/>
              <w:bottom w:val="single" w:sz="4" w:space="0" w:color="auto"/>
              <w:right w:val="single" w:sz="4" w:space="0" w:color="auto"/>
            </w:tcBorders>
            <w:vAlign w:val="center"/>
            <w:hideMark/>
          </w:tcPr>
          <w:p w14:paraId="12CE49C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w:hAnsi="Arial" w:cs="Arial"/>
                <w:b/>
                <w:bCs/>
                <w:color w:val="000000"/>
                <w:sz w:val="20"/>
                <w:szCs w:val="20"/>
              </w:rPr>
              <w:t>մ</w:t>
            </w:r>
            <w:r w:rsidRPr="009608D1">
              <w:rPr>
                <w:rFonts w:ascii="Arial Armenian" w:hAnsi="Arial Armenian" w:cs="Calibri"/>
                <w:b/>
                <w:bCs/>
                <w:color w:val="000000"/>
                <w:sz w:val="20"/>
                <w:szCs w:val="20"/>
              </w:rPr>
              <w:t xml:space="preserve">3 </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3</w:t>
            </w:r>
          </w:p>
        </w:tc>
        <w:tc>
          <w:tcPr>
            <w:tcW w:w="987" w:type="dxa"/>
            <w:tcBorders>
              <w:top w:val="nil"/>
              <w:left w:val="nil"/>
              <w:bottom w:val="single" w:sz="4" w:space="0" w:color="auto"/>
              <w:right w:val="single" w:sz="4" w:space="0" w:color="auto"/>
            </w:tcBorders>
            <w:noWrap/>
            <w:vAlign w:val="center"/>
            <w:hideMark/>
          </w:tcPr>
          <w:p w14:paraId="0EF08A1F"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47</w:t>
            </w:r>
          </w:p>
        </w:tc>
        <w:tc>
          <w:tcPr>
            <w:tcW w:w="1522" w:type="dxa"/>
            <w:tcBorders>
              <w:top w:val="nil"/>
              <w:left w:val="nil"/>
              <w:bottom w:val="single" w:sz="4" w:space="0" w:color="auto"/>
              <w:right w:val="single" w:sz="4" w:space="0" w:color="auto"/>
            </w:tcBorders>
            <w:noWrap/>
            <w:vAlign w:val="center"/>
            <w:hideMark/>
          </w:tcPr>
          <w:p w14:paraId="3CEF774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14,040</w:t>
            </w:r>
          </w:p>
        </w:tc>
        <w:tc>
          <w:tcPr>
            <w:tcW w:w="1783" w:type="dxa"/>
            <w:gridSpan w:val="2"/>
            <w:tcBorders>
              <w:top w:val="nil"/>
              <w:left w:val="nil"/>
              <w:bottom w:val="single" w:sz="4" w:space="0" w:color="auto"/>
              <w:right w:val="single" w:sz="4" w:space="0" w:color="auto"/>
            </w:tcBorders>
            <w:noWrap/>
            <w:vAlign w:val="center"/>
            <w:hideMark/>
          </w:tcPr>
          <w:p w14:paraId="49C03C4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659,880</w:t>
            </w:r>
          </w:p>
        </w:tc>
      </w:tr>
      <w:tr w:rsidR="009608D1" w:rsidRPr="009608D1" w14:paraId="1FCA19FE" w14:textId="77777777" w:rsidTr="009608D1">
        <w:trPr>
          <w:gridAfter w:val="1"/>
          <w:wAfter w:w="6" w:type="dxa"/>
          <w:trHeight w:val="788"/>
        </w:trPr>
        <w:tc>
          <w:tcPr>
            <w:tcW w:w="714" w:type="dxa"/>
            <w:tcBorders>
              <w:top w:val="nil"/>
              <w:left w:val="single" w:sz="4" w:space="0" w:color="auto"/>
              <w:bottom w:val="single" w:sz="4" w:space="0" w:color="auto"/>
              <w:right w:val="single" w:sz="4" w:space="0" w:color="auto"/>
            </w:tcBorders>
            <w:noWrap/>
            <w:vAlign w:val="center"/>
            <w:hideMark/>
          </w:tcPr>
          <w:p w14:paraId="0CCEDFF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lastRenderedPageBreak/>
              <w:t>2</w:t>
            </w:r>
          </w:p>
        </w:tc>
        <w:tc>
          <w:tcPr>
            <w:tcW w:w="1003" w:type="dxa"/>
            <w:tcBorders>
              <w:top w:val="nil"/>
              <w:left w:val="nil"/>
              <w:bottom w:val="single" w:sz="4" w:space="0" w:color="auto"/>
              <w:right w:val="single" w:sz="4" w:space="0" w:color="auto"/>
            </w:tcBorders>
            <w:vAlign w:val="center"/>
            <w:hideMark/>
          </w:tcPr>
          <w:p w14:paraId="7772DB2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xml:space="preserve"> </w:t>
            </w:r>
          </w:p>
        </w:tc>
        <w:tc>
          <w:tcPr>
            <w:tcW w:w="3541" w:type="dxa"/>
            <w:tcBorders>
              <w:top w:val="nil"/>
              <w:left w:val="nil"/>
              <w:bottom w:val="single" w:sz="4" w:space="0" w:color="auto"/>
              <w:right w:val="single" w:sz="4" w:space="0" w:color="auto"/>
            </w:tcBorders>
            <w:vAlign w:val="center"/>
            <w:hideMark/>
          </w:tcPr>
          <w:p w14:paraId="0C4F1C07"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Բետոնե</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եզրաքարերի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իրականացում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Установка</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бетонных</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бордюров</w:t>
            </w:r>
            <w:proofErr w:type="spellEnd"/>
          </w:p>
        </w:tc>
        <w:tc>
          <w:tcPr>
            <w:tcW w:w="987" w:type="dxa"/>
            <w:tcBorders>
              <w:top w:val="nil"/>
              <w:left w:val="nil"/>
              <w:bottom w:val="single" w:sz="4" w:space="0" w:color="auto"/>
              <w:right w:val="single" w:sz="4" w:space="0" w:color="auto"/>
            </w:tcBorders>
            <w:vAlign w:val="center"/>
            <w:hideMark/>
          </w:tcPr>
          <w:p w14:paraId="51F2E187"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գմ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пм</w:t>
            </w:r>
            <w:proofErr w:type="spellEnd"/>
          </w:p>
        </w:tc>
        <w:tc>
          <w:tcPr>
            <w:tcW w:w="987" w:type="dxa"/>
            <w:tcBorders>
              <w:top w:val="nil"/>
              <w:left w:val="nil"/>
              <w:bottom w:val="single" w:sz="4" w:space="0" w:color="auto"/>
              <w:right w:val="single" w:sz="4" w:space="0" w:color="auto"/>
            </w:tcBorders>
            <w:noWrap/>
            <w:vAlign w:val="center"/>
            <w:hideMark/>
          </w:tcPr>
          <w:p w14:paraId="6DC2DF97"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202.5</w:t>
            </w:r>
          </w:p>
        </w:tc>
        <w:tc>
          <w:tcPr>
            <w:tcW w:w="1522" w:type="dxa"/>
            <w:tcBorders>
              <w:top w:val="nil"/>
              <w:left w:val="nil"/>
              <w:bottom w:val="single" w:sz="4" w:space="0" w:color="auto"/>
              <w:right w:val="single" w:sz="4" w:space="0" w:color="auto"/>
            </w:tcBorders>
            <w:noWrap/>
            <w:vAlign w:val="center"/>
            <w:hideMark/>
          </w:tcPr>
          <w:p w14:paraId="6808A51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8,300</w:t>
            </w:r>
          </w:p>
        </w:tc>
        <w:tc>
          <w:tcPr>
            <w:tcW w:w="1783" w:type="dxa"/>
            <w:gridSpan w:val="2"/>
            <w:tcBorders>
              <w:top w:val="nil"/>
              <w:left w:val="nil"/>
              <w:bottom w:val="single" w:sz="4" w:space="0" w:color="auto"/>
              <w:right w:val="single" w:sz="4" w:space="0" w:color="auto"/>
            </w:tcBorders>
            <w:noWrap/>
            <w:vAlign w:val="center"/>
            <w:hideMark/>
          </w:tcPr>
          <w:p w14:paraId="2EB2E36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1,680,750</w:t>
            </w:r>
          </w:p>
        </w:tc>
      </w:tr>
      <w:tr w:rsidR="009608D1" w:rsidRPr="009608D1" w14:paraId="5ADC5F50"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vAlign w:val="center"/>
            <w:hideMark/>
          </w:tcPr>
          <w:p w14:paraId="2753F4A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Ցանկապատ</w:t>
            </w:r>
            <w:proofErr w:type="spellEnd"/>
          </w:p>
        </w:tc>
      </w:tr>
      <w:tr w:rsidR="009608D1" w:rsidRPr="009608D1" w14:paraId="66664B47" w14:textId="77777777" w:rsidTr="009608D1">
        <w:trPr>
          <w:gridAfter w:val="1"/>
          <w:wAfter w:w="6" w:type="dxa"/>
          <w:trHeight w:val="877"/>
        </w:trPr>
        <w:tc>
          <w:tcPr>
            <w:tcW w:w="714" w:type="dxa"/>
            <w:tcBorders>
              <w:top w:val="nil"/>
              <w:left w:val="single" w:sz="4" w:space="0" w:color="auto"/>
              <w:bottom w:val="single" w:sz="4" w:space="0" w:color="auto"/>
              <w:right w:val="single" w:sz="4" w:space="0" w:color="auto"/>
            </w:tcBorders>
            <w:noWrap/>
            <w:vAlign w:val="center"/>
            <w:hideMark/>
          </w:tcPr>
          <w:p w14:paraId="53415AF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nil"/>
              <w:bottom w:val="single" w:sz="4" w:space="0" w:color="auto"/>
              <w:right w:val="single" w:sz="4" w:space="0" w:color="auto"/>
            </w:tcBorders>
            <w:vAlign w:val="center"/>
            <w:hideMark/>
          </w:tcPr>
          <w:p w14:paraId="0D4B02C8"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44-</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284</w:t>
            </w:r>
          </w:p>
        </w:tc>
        <w:tc>
          <w:tcPr>
            <w:tcW w:w="3541" w:type="dxa"/>
            <w:tcBorders>
              <w:top w:val="nil"/>
              <w:left w:val="nil"/>
              <w:bottom w:val="single" w:sz="4" w:space="0" w:color="auto"/>
              <w:right w:val="single" w:sz="4" w:space="0" w:color="auto"/>
            </w:tcBorders>
            <w:vAlign w:val="center"/>
            <w:hideMark/>
          </w:tcPr>
          <w:p w14:paraId="11B678B8"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Ցանկապատ</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պատնեշների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կառուցում</w:t>
            </w:r>
            <w:proofErr w:type="spellEnd"/>
            <w:r w:rsidRPr="009608D1">
              <w:rPr>
                <w:rFonts w:ascii="Arial Armenian" w:hAnsi="Arial Armenian" w:cs="Calibri"/>
                <w:b/>
                <w:bCs/>
                <w:color w:val="000000"/>
                <w:sz w:val="20"/>
                <w:szCs w:val="20"/>
              </w:rPr>
              <w:t xml:space="preserve"> H=4 </w:t>
            </w:r>
            <w:proofErr w:type="spellStart"/>
            <w:r w:rsidRPr="009608D1">
              <w:rPr>
                <w:rFonts w:ascii="Arial" w:hAnsi="Arial" w:cs="Arial"/>
                <w:b/>
                <w:bCs/>
                <w:color w:val="000000"/>
                <w:sz w:val="20"/>
                <w:szCs w:val="20"/>
              </w:rPr>
              <w:t>սմ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Строительство</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ограждений</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высотой</w:t>
            </w:r>
            <w:proofErr w:type="spellEnd"/>
            <w:r w:rsidRPr="009608D1">
              <w:rPr>
                <w:rFonts w:ascii="Arial Armenian" w:hAnsi="Arial Armenian" w:cs="Calibri"/>
                <w:b/>
                <w:bCs/>
                <w:color w:val="000000"/>
                <w:sz w:val="20"/>
                <w:szCs w:val="20"/>
              </w:rPr>
              <w:t xml:space="preserve"> H=4 </w:t>
            </w:r>
            <w:proofErr w:type="spellStart"/>
            <w:r w:rsidRPr="009608D1">
              <w:rPr>
                <w:rFonts w:ascii="Calibri" w:hAnsi="Calibri" w:cs="Calibri"/>
                <w:b/>
                <w:bCs/>
                <w:color w:val="000000"/>
                <w:sz w:val="20"/>
                <w:szCs w:val="20"/>
              </w:rPr>
              <w:t>см</w:t>
            </w:r>
            <w:proofErr w:type="spellEnd"/>
          </w:p>
        </w:tc>
        <w:tc>
          <w:tcPr>
            <w:tcW w:w="987" w:type="dxa"/>
            <w:tcBorders>
              <w:top w:val="nil"/>
              <w:left w:val="nil"/>
              <w:bottom w:val="single" w:sz="4" w:space="0" w:color="auto"/>
              <w:right w:val="single" w:sz="4" w:space="0" w:color="auto"/>
            </w:tcBorders>
            <w:vAlign w:val="center"/>
            <w:hideMark/>
          </w:tcPr>
          <w:p w14:paraId="2041D7F4"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գմ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пм</w:t>
            </w:r>
            <w:proofErr w:type="spellEnd"/>
          </w:p>
        </w:tc>
        <w:tc>
          <w:tcPr>
            <w:tcW w:w="987" w:type="dxa"/>
            <w:tcBorders>
              <w:top w:val="nil"/>
              <w:left w:val="nil"/>
              <w:bottom w:val="single" w:sz="4" w:space="0" w:color="auto"/>
              <w:right w:val="single" w:sz="4" w:space="0" w:color="auto"/>
            </w:tcBorders>
            <w:noWrap/>
            <w:vAlign w:val="center"/>
            <w:hideMark/>
          </w:tcPr>
          <w:p w14:paraId="19066C7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100</w:t>
            </w:r>
          </w:p>
        </w:tc>
        <w:tc>
          <w:tcPr>
            <w:tcW w:w="1522" w:type="dxa"/>
            <w:tcBorders>
              <w:top w:val="nil"/>
              <w:left w:val="nil"/>
              <w:bottom w:val="single" w:sz="4" w:space="0" w:color="auto"/>
              <w:right w:val="single" w:sz="4" w:space="0" w:color="auto"/>
            </w:tcBorders>
            <w:noWrap/>
            <w:vAlign w:val="center"/>
            <w:hideMark/>
          </w:tcPr>
          <w:p w14:paraId="267B7C8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128,000</w:t>
            </w:r>
          </w:p>
        </w:tc>
        <w:tc>
          <w:tcPr>
            <w:tcW w:w="1783" w:type="dxa"/>
            <w:gridSpan w:val="2"/>
            <w:tcBorders>
              <w:top w:val="nil"/>
              <w:left w:val="nil"/>
              <w:bottom w:val="single" w:sz="4" w:space="0" w:color="auto"/>
              <w:right w:val="single" w:sz="4" w:space="0" w:color="auto"/>
            </w:tcBorders>
            <w:noWrap/>
            <w:vAlign w:val="center"/>
            <w:hideMark/>
          </w:tcPr>
          <w:p w14:paraId="6A6601F7"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12,800,000</w:t>
            </w:r>
          </w:p>
        </w:tc>
      </w:tr>
      <w:tr w:rsidR="009608D1" w:rsidRPr="009608D1" w14:paraId="47B5610D" w14:textId="77777777" w:rsidTr="009608D1">
        <w:trPr>
          <w:gridAfter w:val="1"/>
          <w:wAfter w:w="6" w:type="dxa"/>
          <w:trHeight w:val="525"/>
        </w:trPr>
        <w:tc>
          <w:tcPr>
            <w:tcW w:w="714" w:type="dxa"/>
            <w:tcBorders>
              <w:top w:val="nil"/>
              <w:left w:val="single" w:sz="4" w:space="0" w:color="auto"/>
              <w:bottom w:val="single" w:sz="4" w:space="0" w:color="auto"/>
              <w:right w:val="single" w:sz="4" w:space="0" w:color="auto"/>
            </w:tcBorders>
            <w:noWrap/>
            <w:vAlign w:val="center"/>
            <w:hideMark/>
          </w:tcPr>
          <w:p w14:paraId="7D62C7DE"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w:t>
            </w:r>
          </w:p>
        </w:tc>
        <w:tc>
          <w:tcPr>
            <w:tcW w:w="1003" w:type="dxa"/>
            <w:tcBorders>
              <w:top w:val="nil"/>
              <w:left w:val="nil"/>
              <w:bottom w:val="single" w:sz="4" w:space="0" w:color="auto"/>
              <w:right w:val="single" w:sz="4" w:space="0" w:color="auto"/>
            </w:tcBorders>
            <w:vAlign w:val="center"/>
            <w:hideMark/>
          </w:tcPr>
          <w:p w14:paraId="519A912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31BE4DAB" w14:textId="77777777" w:rsidR="009608D1" w:rsidRPr="009608D1" w:rsidRDefault="009608D1" w:rsidP="00F3437E">
            <w:pPr>
              <w:rPr>
                <w:rFonts w:ascii="Arial Armenian" w:hAnsi="Arial Armenian" w:cs="Calibri"/>
                <w:b/>
                <w:bCs/>
                <w:color w:val="000000"/>
                <w:sz w:val="20"/>
                <w:szCs w:val="20"/>
                <w:lang w:val="ru-RU"/>
              </w:rPr>
            </w:pPr>
            <w:proofErr w:type="spellStart"/>
            <w:r w:rsidRPr="009608D1">
              <w:rPr>
                <w:rFonts w:ascii="Arial" w:hAnsi="Arial" w:cs="Arial"/>
                <w:b/>
                <w:bCs/>
                <w:color w:val="000000"/>
                <w:sz w:val="20"/>
                <w:szCs w:val="20"/>
              </w:rPr>
              <w:t>Դռների</w:t>
            </w:r>
            <w:proofErr w:type="spellEnd"/>
            <w:r w:rsidRPr="009608D1">
              <w:rPr>
                <w:rFonts w:ascii="Arial Armenian" w:hAnsi="Arial Armenian" w:cs="Calibri"/>
                <w:b/>
                <w:bCs/>
                <w:color w:val="000000"/>
                <w:sz w:val="20"/>
                <w:szCs w:val="20"/>
                <w:lang w:val="ru-RU"/>
              </w:rPr>
              <w:t xml:space="preserve"> </w:t>
            </w:r>
            <w:proofErr w:type="spellStart"/>
            <w:r w:rsidRPr="009608D1">
              <w:rPr>
                <w:rFonts w:ascii="Arial" w:hAnsi="Arial" w:cs="Arial"/>
                <w:b/>
                <w:bCs/>
                <w:color w:val="000000"/>
                <w:sz w:val="20"/>
                <w:szCs w:val="20"/>
              </w:rPr>
              <w:t>տեղադրում</w:t>
            </w:r>
            <w:proofErr w:type="spellEnd"/>
            <w:r w:rsidRPr="009608D1">
              <w:rPr>
                <w:rFonts w:ascii="Arial Armenian" w:hAnsi="Arial Armenian" w:cs="Calibri"/>
                <w:b/>
                <w:bCs/>
                <w:color w:val="000000"/>
                <w:sz w:val="20"/>
                <w:szCs w:val="20"/>
                <w:lang w:val="ru-RU"/>
              </w:rPr>
              <w:t xml:space="preserve"> 2</w:t>
            </w:r>
            <w:r w:rsidRPr="009608D1">
              <w:rPr>
                <w:rFonts w:ascii="Arial" w:hAnsi="Arial" w:cs="Arial"/>
                <w:b/>
                <w:bCs/>
                <w:color w:val="000000"/>
                <w:sz w:val="20"/>
                <w:szCs w:val="20"/>
              </w:rPr>
              <w:t>մ</w:t>
            </w:r>
            <w:r w:rsidRPr="009608D1">
              <w:rPr>
                <w:rFonts w:ascii="Arial Armenian" w:hAnsi="Arial Armenian" w:cs="Calibri"/>
                <w:b/>
                <w:bCs/>
                <w:color w:val="000000"/>
                <w:sz w:val="20"/>
                <w:szCs w:val="20"/>
                <w:lang w:val="ru-RU"/>
              </w:rPr>
              <w:t>:1</w:t>
            </w:r>
            <w:r w:rsidRPr="009608D1">
              <w:rPr>
                <w:rFonts w:ascii="Arial" w:hAnsi="Arial" w:cs="Arial"/>
                <w:b/>
                <w:bCs/>
                <w:color w:val="000000"/>
                <w:sz w:val="20"/>
                <w:szCs w:val="20"/>
              </w:rPr>
              <w:t>մ</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Установка</w:t>
            </w:r>
            <w:r w:rsidRPr="009608D1">
              <w:rPr>
                <w:rFonts w:ascii="Arial Armenian" w:hAnsi="Arial Armenian" w:cs="Calibri"/>
                <w:b/>
                <w:bCs/>
                <w:color w:val="000000"/>
                <w:sz w:val="20"/>
                <w:szCs w:val="20"/>
                <w:lang w:val="ru-RU"/>
              </w:rPr>
              <w:t xml:space="preserve"> </w:t>
            </w:r>
            <w:r w:rsidRPr="009608D1">
              <w:rPr>
                <w:rFonts w:ascii="Calibri" w:hAnsi="Calibri" w:cs="Calibri"/>
                <w:b/>
                <w:bCs/>
                <w:color w:val="000000"/>
                <w:sz w:val="20"/>
                <w:szCs w:val="20"/>
                <w:lang w:val="ru-RU"/>
              </w:rPr>
              <w:t>дверей</w:t>
            </w:r>
            <w:r w:rsidRPr="009608D1">
              <w:rPr>
                <w:rFonts w:ascii="Arial Armenian" w:hAnsi="Arial Armenian" w:cs="Calibri"/>
                <w:b/>
                <w:bCs/>
                <w:color w:val="000000"/>
                <w:sz w:val="20"/>
                <w:szCs w:val="20"/>
                <w:lang w:val="ru-RU"/>
              </w:rPr>
              <w:t xml:space="preserve"> 2</w:t>
            </w:r>
            <w:r w:rsidRPr="009608D1">
              <w:rPr>
                <w:rFonts w:ascii="Calibri" w:hAnsi="Calibri" w:cs="Calibri"/>
                <w:b/>
                <w:bCs/>
                <w:color w:val="000000"/>
                <w:sz w:val="20"/>
                <w:szCs w:val="20"/>
                <w:lang w:val="ru-RU"/>
              </w:rPr>
              <w:t>м</w:t>
            </w:r>
            <w:r w:rsidRPr="009608D1">
              <w:rPr>
                <w:rFonts w:ascii="Arial Armenian" w:hAnsi="Arial Armenian" w:cs="Calibri"/>
                <w:b/>
                <w:bCs/>
                <w:color w:val="000000"/>
                <w:sz w:val="20"/>
                <w:szCs w:val="20"/>
                <w:lang w:val="ru-RU"/>
              </w:rPr>
              <w:t>:1</w:t>
            </w:r>
            <w:r w:rsidRPr="009608D1">
              <w:rPr>
                <w:rFonts w:ascii="Calibri" w:hAnsi="Calibri" w:cs="Calibri"/>
                <w:b/>
                <w:bCs/>
                <w:color w:val="000000"/>
                <w:sz w:val="20"/>
                <w:szCs w:val="20"/>
                <w:lang w:val="ru-RU"/>
              </w:rPr>
              <w:t>м</w:t>
            </w:r>
          </w:p>
        </w:tc>
        <w:tc>
          <w:tcPr>
            <w:tcW w:w="987" w:type="dxa"/>
            <w:tcBorders>
              <w:top w:val="nil"/>
              <w:left w:val="nil"/>
              <w:bottom w:val="single" w:sz="4" w:space="0" w:color="auto"/>
              <w:right w:val="single" w:sz="4" w:space="0" w:color="auto"/>
            </w:tcBorders>
            <w:vAlign w:val="center"/>
            <w:hideMark/>
          </w:tcPr>
          <w:p w14:paraId="6CB6792D"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հատ</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шт</w:t>
            </w:r>
            <w:proofErr w:type="spellEnd"/>
          </w:p>
        </w:tc>
        <w:tc>
          <w:tcPr>
            <w:tcW w:w="987" w:type="dxa"/>
            <w:tcBorders>
              <w:top w:val="nil"/>
              <w:left w:val="nil"/>
              <w:bottom w:val="single" w:sz="4" w:space="0" w:color="auto"/>
              <w:right w:val="single" w:sz="4" w:space="0" w:color="auto"/>
            </w:tcBorders>
            <w:noWrap/>
            <w:vAlign w:val="center"/>
            <w:hideMark/>
          </w:tcPr>
          <w:p w14:paraId="2F53AE4E"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w:t>
            </w:r>
          </w:p>
        </w:tc>
        <w:tc>
          <w:tcPr>
            <w:tcW w:w="1522" w:type="dxa"/>
            <w:tcBorders>
              <w:top w:val="nil"/>
              <w:left w:val="nil"/>
              <w:bottom w:val="single" w:sz="4" w:space="0" w:color="auto"/>
              <w:right w:val="single" w:sz="4" w:space="0" w:color="auto"/>
            </w:tcBorders>
            <w:noWrap/>
            <w:vAlign w:val="center"/>
            <w:hideMark/>
          </w:tcPr>
          <w:p w14:paraId="3852C306"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186,000</w:t>
            </w:r>
          </w:p>
        </w:tc>
        <w:tc>
          <w:tcPr>
            <w:tcW w:w="1783" w:type="dxa"/>
            <w:gridSpan w:val="2"/>
            <w:tcBorders>
              <w:top w:val="nil"/>
              <w:left w:val="nil"/>
              <w:bottom w:val="single" w:sz="4" w:space="0" w:color="auto"/>
              <w:right w:val="single" w:sz="4" w:space="0" w:color="auto"/>
            </w:tcBorders>
            <w:noWrap/>
            <w:vAlign w:val="center"/>
            <w:hideMark/>
          </w:tcPr>
          <w:p w14:paraId="5A108B1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744,000</w:t>
            </w:r>
          </w:p>
        </w:tc>
      </w:tr>
      <w:tr w:rsidR="009608D1" w:rsidRPr="009608D1" w14:paraId="37354675"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vAlign w:val="center"/>
            <w:hideMark/>
          </w:tcPr>
          <w:p w14:paraId="14590C30"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Լուսավորություն</w:t>
            </w:r>
            <w:proofErr w:type="spellEnd"/>
            <w:r w:rsidRPr="009608D1">
              <w:rPr>
                <w:rFonts w:ascii="Arial Armenian" w:hAnsi="Arial Armenian" w:cs="Calibri"/>
                <w:b/>
                <w:bCs/>
                <w:color w:val="000000"/>
                <w:sz w:val="20"/>
                <w:szCs w:val="20"/>
              </w:rPr>
              <w:t xml:space="preserve"> / </w:t>
            </w:r>
            <w:proofErr w:type="spellStart"/>
            <w:r w:rsidRPr="009608D1">
              <w:rPr>
                <w:rFonts w:ascii="Calibri" w:hAnsi="Calibri" w:cs="Calibri"/>
                <w:b/>
                <w:bCs/>
                <w:color w:val="000000"/>
                <w:sz w:val="20"/>
                <w:szCs w:val="20"/>
              </w:rPr>
              <w:t>освещения</w:t>
            </w:r>
            <w:proofErr w:type="spellEnd"/>
          </w:p>
        </w:tc>
      </w:tr>
      <w:tr w:rsidR="009608D1" w:rsidRPr="009608D1" w14:paraId="0ACEC4D6" w14:textId="77777777" w:rsidTr="009608D1">
        <w:trPr>
          <w:gridAfter w:val="1"/>
          <w:wAfter w:w="6" w:type="dxa"/>
          <w:trHeight w:val="525"/>
        </w:trPr>
        <w:tc>
          <w:tcPr>
            <w:tcW w:w="714" w:type="dxa"/>
            <w:tcBorders>
              <w:top w:val="nil"/>
              <w:left w:val="single" w:sz="4" w:space="0" w:color="auto"/>
              <w:bottom w:val="single" w:sz="4" w:space="0" w:color="auto"/>
              <w:right w:val="single" w:sz="4" w:space="0" w:color="auto"/>
            </w:tcBorders>
            <w:noWrap/>
            <w:vAlign w:val="center"/>
            <w:hideMark/>
          </w:tcPr>
          <w:p w14:paraId="11DCD91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single" w:sz="4" w:space="0" w:color="auto"/>
              <w:bottom w:val="single" w:sz="4" w:space="0" w:color="auto"/>
              <w:right w:val="single" w:sz="4" w:space="0" w:color="auto"/>
            </w:tcBorders>
            <w:vAlign w:val="center"/>
            <w:hideMark/>
          </w:tcPr>
          <w:p w14:paraId="6081E28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41-</w:t>
            </w:r>
            <w:r w:rsidRPr="009608D1">
              <w:rPr>
                <w:rFonts w:ascii="Calibri" w:hAnsi="Calibri" w:cs="Calibri"/>
                <w:b/>
                <w:bCs/>
                <w:color w:val="000000"/>
                <w:sz w:val="20"/>
                <w:szCs w:val="20"/>
              </w:rPr>
              <w:t>М</w:t>
            </w:r>
            <w:r w:rsidRPr="009608D1">
              <w:rPr>
                <w:rFonts w:ascii="Arial Armenian" w:hAnsi="Arial Armenian" w:cs="Calibri"/>
                <w:b/>
                <w:bCs/>
                <w:color w:val="000000"/>
                <w:sz w:val="20"/>
                <w:szCs w:val="20"/>
              </w:rPr>
              <w:t>163</w:t>
            </w:r>
          </w:p>
        </w:tc>
        <w:tc>
          <w:tcPr>
            <w:tcW w:w="3541" w:type="dxa"/>
            <w:tcBorders>
              <w:top w:val="nil"/>
              <w:left w:val="nil"/>
              <w:bottom w:val="single" w:sz="4" w:space="0" w:color="auto"/>
              <w:right w:val="single" w:sz="4" w:space="0" w:color="auto"/>
            </w:tcBorders>
            <w:vAlign w:val="center"/>
            <w:hideMark/>
          </w:tcPr>
          <w:p w14:paraId="71DB7F2C" w14:textId="77777777" w:rsidR="009608D1" w:rsidRPr="009608D1" w:rsidRDefault="009608D1" w:rsidP="00F3437E">
            <w:pPr>
              <w:rPr>
                <w:rFonts w:ascii="Arial Armenian" w:hAnsi="Arial Armenian" w:cs="Calibri"/>
                <w:b/>
                <w:bCs/>
                <w:color w:val="000000"/>
                <w:sz w:val="20"/>
                <w:szCs w:val="20"/>
                <w:lang w:val="hy-AM"/>
              </w:rPr>
            </w:pPr>
            <w:r w:rsidRPr="009608D1">
              <w:rPr>
                <w:rFonts w:ascii="Arial" w:hAnsi="Arial" w:cs="Arial"/>
                <w:b/>
                <w:bCs/>
                <w:color w:val="000000"/>
                <w:sz w:val="20"/>
                <w:szCs w:val="20"/>
              </w:rPr>
              <w:t>ՊՈՂՊԱՏԵ</w:t>
            </w:r>
            <w:r w:rsidRPr="009608D1">
              <w:rPr>
                <w:rFonts w:ascii="Arial Armenian" w:hAnsi="Arial Armenian" w:cs="Calibri"/>
                <w:b/>
                <w:bCs/>
                <w:color w:val="000000"/>
                <w:sz w:val="20"/>
                <w:szCs w:val="20"/>
              </w:rPr>
              <w:t xml:space="preserve"> </w:t>
            </w:r>
            <w:r w:rsidRPr="009608D1">
              <w:rPr>
                <w:rFonts w:ascii="Arial" w:hAnsi="Arial" w:cs="Arial"/>
                <w:b/>
                <w:bCs/>
                <w:color w:val="000000"/>
                <w:sz w:val="20"/>
                <w:szCs w:val="20"/>
              </w:rPr>
              <w:t>ՀԵՆԱՐԱՆՆԵՐԻ</w:t>
            </w:r>
            <w:r w:rsidRPr="009608D1">
              <w:rPr>
                <w:rFonts w:ascii="Arial Armenian" w:hAnsi="Arial Armenian" w:cs="Calibri"/>
                <w:b/>
                <w:bCs/>
                <w:color w:val="000000"/>
                <w:sz w:val="20"/>
                <w:szCs w:val="20"/>
              </w:rPr>
              <w:t xml:space="preserve"> </w:t>
            </w:r>
            <w:r w:rsidRPr="009608D1">
              <w:rPr>
                <w:rFonts w:ascii="Arial" w:hAnsi="Arial" w:cs="Arial"/>
                <w:b/>
                <w:bCs/>
                <w:color w:val="000000"/>
                <w:sz w:val="20"/>
                <w:szCs w:val="20"/>
              </w:rPr>
              <w:t>ՏԵՂԱԴՐՈՒՄ</w:t>
            </w:r>
            <w:r w:rsidRPr="009608D1">
              <w:rPr>
                <w:rFonts w:ascii="Arial" w:hAnsi="Arial" w:cs="Arial"/>
                <w:b/>
                <w:bCs/>
                <w:color w:val="000000"/>
                <w:sz w:val="20"/>
                <w:szCs w:val="20"/>
                <w:lang w:val="hy-AM"/>
              </w:rPr>
              <w:t xml:space="preserve"> </w:t>
            </w:r>
            <w:r w:rsidRPr="009608D1">
              <w:rPr>
                <w:rFonts w:ascii="Calibri" w:hAnsi="Calibri" w:cs="Calibri"/>
                <w:b/>
                <w:bCs/>
                <w:color w:val="000000"/>
                <w:sz w:val="20"/>
                <w:szCs w:val="20"/>
              </w:rPr>
              <w:t>УСТАНОВКА</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СТАЛЬНЫХ</w:t>
            </w:r>
            <w:r w:rsidRPr="009608D1">
              <w:rPr>
                <w:rFonts w:ascii="Arial Armenian" w:hAnsi="Arial Armenian" w:cs="Calibri"/>
                <w:b/>
                <w:bCs/>
                <w:color w:val="000000"/>
                <w:sz w:val="20"/>
                <w:szCs w:val="20"/>
              </w:rPr>
              <w:t xml:space="preserve"> </w:t>
            </w:r>
            <w:r w:rsidRPr="009608D1">
              <w:rPr>
                <w:rFonts w:ascii="Calibri" w:hAnsi="Calibri" w:cs="Calibri"/>
                <w:b/>
                <w:bCs/>
                <w:color w:val="000000"/>
                <w:sz w:val="20"/>
                <w:szCs w:val="20"/>
              </w:rPr>
              <w:t>ОПОР</w:t>
            </w:r>
          </w:p>
        </w:tc>
        <w:tc>
          <w:tcPr>
            <w:tcW w:w="987" w:type="dxa"/>
            <w:tcBorders>
              <w:top w:val="nil"/>
              <w:left w:val="single" w:sz="4" w:space="0" w:color="auto"/>
              <w:bottom w:val="single" w:sz="4" w:space="0" w:color="auto"/>
              <w:right w:val="single" w:sz="4" w:space="0" w:color="auto"/>
            </w:tcBorders>
            <w:vAlign w:val="center"/>
            <w:hideMark/>
          </w:tcPr>
          <w:p w14:paraId="0CAAB50C"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հատ</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шт</w:t>
            </w:r>
            <w:proofErr w:type="spellEnd"/>
          </w:p>
        </w:tc>
        <w:tc>
          <w:tcPr>
            <w:tcW w:w="987" w:type="dxa"/>
            <w:tcBorders>
              <w:top w:val="nil"/>
              <w:left w:val="single" w:sz="4" w:space="0" w:color="auto"/>
              <w:bottom w:val="single" w:sz="4" w:space="0" w:color="auto"/>
              <w:right w:val="single" w:sz="4" w:space="0" w:color="auto"/>
            </w:tcBorders>
            <w:noWrap/>
            <w:vAlign w:val="center"/>
            <w:hideMark/>
          </w:tcPr>
          <w:p w14:paraId="0BF03CC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20</w:t>
            </w:r>
          </w:p>
        </w:tc>
        <w:tc>
          <w:tcPr>
            <w:tcW w:w="1522" w:type="dxa"/>
            <w:tcBorders>
              <w:top w:val="nil"/>
              <w:left w:val="single" w:sz="4" w:space="0" w:color="auto"/>
              <w:bottom w:val="single" w:sz="4" w:space="0" w:color="auto"/>
              <w:right w:val="single" w:sz="4" w:space="0" w:color="auto"/>
            </w:tcBorders>
            <w:noWrap/>
            <w:vAlign w:val="center"/>
            <w:hideMark/>
          </w:tcPr>
          <w:p w14:paraId="1A58EA66"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131,000</w:t>
            </w:r>
          </w:p>
        </w:tc>
        <w:tc>
          <w:tcPr>
            <w:tcW w:w="1783" w:type="dxa"/>
            <w:gridSpan w:val="2"/>
            <w:tcBorders>
              <w:top w:val="nil"/>
              <w:left w:val="single" w:sz="4" w:space="0" w:color="auto"/>
              <w:bottom w:val="single" w:sz="4" w:space="0" w:color="auto"/>
              <w:right w:val="single" w:sz="4" w:space="0" w:color="auto"/>
            </w:tcBorders>
            <w:noWrap/>
            <w:vAlign w:val="center"/>
            <w:hideMark/>
          </w:tcPr>
          <w:p w14:paraId="60251CCD"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2,620,000</w:t>
            </w:r>
          </w:p>
        </w:tc>
      </w:tr>
      <w:tr w:rsidR="009608D1" w:rsidRPr="009608D1" w14:paraId="7C47062C"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vAlign w:val="center"/>
            <w:hideMark/>
          </w:tcPr>
          <w:p w14:paraId="3961E97C" w14:textId="77777777" w:rsidR="009608D1" w:rsidRPr="009608D1" w:rsidRDefault="009608D1" w:rsidP="00F3437E">
            <w:pPr>
              <w:jc w:val="center"/>
              <w:rPr>
                <w:rFonts w:ascii="Arial Armenian" w:hAnsi="Arial Armenian" w:cs="Calibri"/>
                <w:color w:val="000000"/>
                <w:sz w:val="20"/>
                <w:szCs w:val="20"/>
              </w:rPr>
            </w:pPr>
            <w:r w:rsidRPr="009608D1">
              <w:rPr>
                <w:rFonts w:ascii="Arial Armenian" w:hAnsi="Arial Armenian" w:cs="Calibri"/>
                <w:color w:val="000000"/>
                <w:sz w:val="20"/>
                <w:szCs w:val="20"/>
              </w:rPr>
              <w:t>  </w:t>
            </w:r>
            <w:proofErr w:type="spellStart"/>
            <w:r w:rsidRPr="009608D1">
              <w:rPr>
                <w:rFonts w:ascii="Arial" w:hAnsi="Arial" w:cs="Arial"/>
                <w:b/>
                <w:bCs/>
                <w:color w:val="000000"/>
                <w:sz w:val="20"/>
                <w:szCs w:val="20"/>
              </w:rPr>
              <w:t>Ֆուտբոլի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դարպաս</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ворота</w:t>
            </w:r>
            <w:proofErr w:type="spellEnd"/>
            <w:r w:rsidRPr="009608D1">
              <w:rPr>
                <w:rFonts w:ascii="Arial Armenian" w:hAnsi="Arial Armenian" w:cs="Calibri"/>
                <w:b/>
                <w:bCs/>
                <w:color w:val="000000"/>
                <w:sz w:val="20"/>
                <w:szCs w:val="20"/>
              </w:rPr>
              <w:t> </w:t>
            </w:r>
          </w:p>
        </w:tc>
      </w:tr>
      <w:tr w:rsidR="009608D1" w:rsidRPr="009608D1" w14:paraId="0A69998B" w14:textId="77777777" w:rsidTr="009608D1">
        <w:trPr>
          <w:gridAfter w:val="1"/>
          <w:wAfter w:w="6" w:type="dxa"/>
          <w:trHeight w:val="525"/>
        </w:trPr>
        <w:tc>
          <w:tcPr>
            <w:tcW w:w="714" w:type="dxa"/>
            <w:tcBorders>
              <w:top w:val="nil"/>
              <w:left w:val="single" w:sz="4" w:space="0" w:color="auto"/>
              <w:bottom w:val="single" w:sz="4" w:space="0" w:color="auto"/>
              <w:right w:val="single" w:sz="4" w:space="0" w:color="auto"/>
            </w:tcBorders>
            <w:noWrap/>
            <w:vAlign w:val="center"/>
            <w:hideMark/>
          </w:tcPr>
          <w:p w14:paraId="4BC4B4CE"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nil"/>
              <w:bottom w:val="single" w:sz="4" w:space="0" w:color="auto"/>
              <w:right w:val="single" w:sz="4" w:space="0" w:color="auto"/>
            </w:tcBorders>
            <w:vAlign w:val="center"/>
            <w:hideMark/>
          </w:tcPr>
          <w:p w14:paraId="54590F3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77A881CC"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Դարպասի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տեղադրում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Установка</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ворот</w:t>
            </w:r>
            <w:proofErr w:type="spellEnd"/>
          </w:p>
        </w:tc>
        <w:tc>
          <w:tcPr>
            <w:tcW w:w="987" w:type="dxa"/>
            <w:tcBorders>
              <w:top w:val="nil"/>
              <w:left w:val="nil"/>
              <w:bottom w:val="single" w:sz="4" w:space="0" w:color="auto"/>
              <w:right w:val="single" w:sz="4" w:space="0" w:color="auto"/>
            </w:tcBorders>
            <w:vAlign w:val="center"/>
            <w:hideMark/>
          </w:tcPr>
          <w:p w14:paraId="16885564"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հատ</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шт</w:t>
            </w:r>
            <w:proofErr w:type="spellEnd"/>
          </w:p>
        </w:tc>
        <w:tc>
          <w:tcPr>
            <w:tcW w:w="987" w:type="dxa"/>
            <w:tcBorders>
              <w:top w:val="nil"/>
              <w:left w:val="nil"/>
              <w:bottom w:val="single" w:sz="4" w:space="0" w:color="auto"/>
              <w:right w:val="single" w:sz="4" w:space="0" w:color="auto"/>
            </w:tcBorders>
            <w:noWrap/>
            <w:vAlign w:val="center"/>
            <w:hideMark/>
          </w:tcPr>
          <w:p w14:paraId="07408E8F"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6</w:t>
            </w:r>
          </w:p>
        </w:tc>
        <w:tc>
          <w:tcPr>
            <w:tcW w:w="1522" w:type="dxa"/>
            <w:tcBorders>
              <w:top w:val="nil"/>
              <w:left w:val="nil"/>
              <w:bottom w:val="single" w:sz="4" w:space="0" w:color="auto"/>
              <w:right w:val="single" w:sz="4" w:space="0" w:color="auto"/>
            </w:tcBorders>
            <w:noWrap/>
            <w:vAlign w:val="center"/>
            <w:hideMark/>
          </w:tcPr>
          <w:p w14:paraId="52A9C463"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228,000</w:t>
            </w:r>
          </w:p>
        </w:tc>
        <w:tc>
          <w:tcPr>
            <w:tcW w:w="1783" w:type="dxa"/>
            <w:gridSpan w:val="2"/>
            <w:tcBorders>
              <w:top w:val="nil"/>
              <w:left w:val="nil"/>
              <w:bottom w:val="single" w:sz="4" w:space="0" w:color="auto"/>
              <w:right w:val="single" w:sz="4" w:space="0" w:color="auto"/>
            </w:tcBorders>
            <w:noWrap/>
            <w:vAlign w:val="center"/>
            <w:hideMark/>
          </w:tcPr>
          <w:p w14:paraId="55DFEBE5"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1,368,000</w:t>
            </w:r>
          </w:p>
        </w:tc>
      </w:tr>
      <w:tr w:rsidR="009608D1" w:rsidRPr="009608D1" w14:paraId="3C817486" w14:textId="77777777" w:rsidTr="009608D1">
        <w:trPr>
          <w:trHeight w:val="262"/>
        </w:trPr>
        <w:tc>
          <w:tcPr>
            <w:tcW w:w="10543" w:type="dxa"/>
            <w:gridSpan w:val="9"/>
            <w:tcBorders>
              <w:top w:val="single" w:sz="4" w:space="0" w:color="auto"/>
              <w:left w:val="single" w:sz="4" w:space="0" w:color="auto"/>
              <w:bottom w:val="single" w:sz="4" w:space="0" w:color="auto"/>
              <w:right w:val="single" w:sz="4" w:space="0" w:color="auto"/>
            </w:tcBorders>
            <w:shd w:val="clear" w:color="000000" w:fill="FFC000"/>
            <w:vAlign w:val="center"/>
            <w:hideMark/>
          </w:tcPr>
          <w:p w14:paraId="10342BD0"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Բասկետբոլի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շիթ</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Баскетбольное</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кольцо</w:t>
            </w:r>
            <w:proofErr w:type="spellEnd"/>
          </w:p>
        </w:tc>
      </w:tr>
      <w:tr w:rsidR="009608D1" w:rsidRPr="009608D1" w14:paraId="35D84FC2" w14:textId="77777777" w:rsidTr="009608D1">
        <w:trPr>
          <w:gridAfter w:val="1"/>
          <w:wAfter w:w="6" w:type="dxa"/>
          <w:trHeight w:val="525"/>
        </w:trPr>
        <w:tc>
          <w:tcPr>
            <w:tcW w:w="714" w:type="dxa"/>
            <w:tcBorders>
              <w:top w:val="nil"/>
              <w:left w:val="single" w:sz="4" w:space="0" w:color="auto"/>
              <w:bottom w:val="single" w:sz="4" w:space="0" w:color="auto"/>
              <w:right w:val="single" w:sz="4" w:space="0" w:color="auto"/>
            </w:tcBorders>
            <w:noWrap/>
            <w:vAlign w:val="center"/>
            <w:hideMark/>
          </w:tcPr>
          <w:p w14:paraId="4D6007BB"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w:t>
            </w:r>
          </w:p>
        </w:tc>
        <w:tc>
          <w:tcPr>
            <w:tcW w:w="1003" w:type="dxa"/>
            <w:tcBorders>
              <w:top w:val="nil"/>
              <w:left w:val="nil"/>
              <w:bottom w:val="single" w:sz="4" w:space="0" w:color="auto"/>
              <w:right w:val="single" w:sz="4" w:space="0" w:color="auto"/>
            </w:tcBorders>
            <w:vAlign w:val="center"/>
            <w:hideMark/>
          </w:tcPr>
          <w:p w14:paraId="78155C9C"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 </w:t>
            </w:r>
          </w:p>
        </w:tc>
        <w:tc>
          <w:tcPr>
            <w:tcW w:w="3541" w:type="dxa"/>
            <w:tcBorders>
              <w:top w:val="nil"/>
              <w:left w:val="nil"/>
              <w:bottom w:val="single" w:sz="4" w:space="0" w:color="auto"/>
              <w:right w:val="single" w:sz="4" w:space="0" w:color="auto"/>
            </w:tcBorders>
            <w:vAlign w:val="center"/>
            <w:hideMark/>
          </w:tcPr>
          <w:p w14:paraId="668EB80B"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Շթի</w:t>
            </w:r>
            <w:proofErr w:type="spellEnd"/>
            <w:r w:rsidRPr="009608D1">
              <w:rPr>
                <w:rFonts w:ascii="Arial Armenian" w:hAnsi="Arial Armenian" w:cs="Calibri"/>
                <w:b/>
                <w:bCs/>
                <w:color w:val="000000"/>
                <w:sz w:val="20"/>
                <w:szCs w:val="20"/>
              </w:rPr>
              <w:t xml:space="preserve"> </w:t>
            </w:r>
            <w:proofErr w:type="spellStart"/>
            <w:r w:rsidRPr="009608D1">
              <w:rPr>
                <w:rFonts w:ascii="Arial" w:hAnsi="Arial" w:cs="Arial"/>
                <w:b/>
                <w:bCs/>
                <w:color w:val="000000"/>
                <w:sz w:val="20"/>
                <w:szCs w:val="20"/>
              </w:rPr>
              <w:t>տեղադրում</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установка</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кольца</w:t>
            </w:r>
            <w:proofErr w:type="spellEnd"/>
          </w:p>
        </w:tc>
        <w:tc>
          <w:tcPr>
            <w:tcW w:w="987" w:type="dxa"/>
            <w:tcBorders>
              <w:top w:val="nil"/>
              <w:left w:val="nil"/>
              <w:bottom w:val="single" w:sz="4" w:space="0" w:color="auto"/>
              <w:right w:val="single" w:sz="4" w:space="0" w:color="auto"/>
            </w:tcBorders>
            <w:vAlign w:val="center"/>
            <w:hideMark/>
          </w:tcPr>
          <w:p w14:paraId="0C376314" w14:textId="77777777" w:rsidR="009608D1" w:rsidRPr="009608D1" w:rsidRDefault="009608D1" w:rsidP="00F3437E">
            <w:pPr>
              <w:jc w:val="center"/>
              <w:rPr>
                <w:rFonts w:ascii="Arial Armenian" w:hAnsi="Arial Armenian" w:cs="Calibri"/>
                <w:b/>
                <w:bCs/>
                <w:color w:val="000000"/>
                <w:sz w:val="20"/>
                <w:szCs w:val="20"/>
              </w:rPr>
            </w:pPr>
            <w:proofErr w:type="spellStart"/>
            <w:r w:rsidRPr="009608D1">
              <w:rPr>
                <w:rFonts w:ascii="Arial" w:hAnsi="Arial" w:cs="Arial"/>
                <w:b/>
                <w:bCs/>
                <w:color w:val="000000"/>
                <w:sz w:val="20"/>
                <w:szCs w:val="20"/>
              </w:rPr>
              <w:t>հատ</w:t>
            </w:r>
            <w:proofErr w:type="spellEnd"/>
            <w:r w:rsidRPr="009608D1">
              <w:rPr>
                <w:rFonts w:ascii="Arial Armenian" w:hAnsi="Arial Armenian" w:cs="Calibri"/>
                <w:b/>
                <w:bCs/>
                <w:color w:val="000000"/>
                <w:sz w:val="20"/>
                <w:szCs w:val="20"/>
              </w:rPr>
              <w:t xml:space="preserve"> </w:t>
            </w:r>
            <w:proofErr w:type="spellStart"/>
            <w:r w:rsidRPr="009608D1">
              <w:rPr>
                <w:rFonts w:ascii="Calibri" w:hAnsi="Calibri" w:cs="Calibri"/>
                <w:b/>
                <w:bCs/>
                <w:color w:val="000000"/>
                <w:sz w:val="20"/>
                <w:szCs w:val="20"/>
              </w:rPr>
              <w:t>шт</w:t>
            </w:r>
            <w:proofErr w:type="spellEnd"/>
          </w:p>
        </w:tc>
        <w:tc>
          <w:tcPr>
            <w:tcW w:w="987" w:type="dxa"/>
            <w:tcBorders>
              <w:top w:val="nil"/>
              <w:left w:val="nil"/>
              <w:bottom w:val="single" w:sz="4" w:space="0" w:color="auto"/>
              <w:right w:val="single" w:sz="4" w:space="0" w:color="auto"/>
            </w:tcBorders>
            <w:noWrap/>
            <w:vAlign w:val="center"/>
            <w:hideMark/>
          </w:tcPr>
          <w:p w14:paraId="43E0AB04"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3</w:t>
            </w:r>
          </w:p>
        </w:tc>
        <w:tc>
          <w:tcPr>
            <w:tcW w:w="1522" w:type="dxa"/>
            <w:tcBorders>
              <w:top w:val="nil"/>
              <w:left w:val="nil"/>
              <w:bottom w:val="single" w:sz="4" w:space="0" w:color="auto"/>
              <w:right w:val="single" w:sz="4" w:space="0" w:color="auto"/>
            </w:tcBorders>
            <w:noWrap/>
            <w:vAlign w:val="center"/>
            <w:hideMark/>
          </w:tcPr>
          <w:p w14:paraId="1D0D8D80"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180,000</w:t>
            </w:r>
          </w:p>
        </w:tc>
        <w:tc>
          <w:tcPr>
            <w:tcW w:w="1783" w:type="dxa"/>
            <w:gridSpan w:val="2"/>
            <w:tcBorders>
              <w:top w:val="nil"/>
              <w:left w:val="nil"/>
              <w:bottom w:val="single" w:sz="4" w:space="0" w:color="auto"/>
              <w:right w:val="single" w:sz="4" w:space="0" w:color="auto"/>
            </w:tcBorders>
            <w:noWrap/>
            <w:vAlign w:val="center"/>
            <w:hideMark/>
          </w:tcPr>
          <w:p w14:paraId="2BFA2132" w14:textId="77777777" w:rsidR="009608D1" w:rsidRPr="009608D1" w:rsidRDefault="009608D1" w:rsidP="00F3437E">
            <w:pPr>
              <w:jc w:val="center"/>
              <w:rPr>
                <w:rFonts w:ascii="Arial Armenian" w:hAnsi="Arial Armenian" w:cs="Calibri"/>
                <w:b/>
                <w:bCs/>
                <w:color w:val="000000"/>
                <w:sz w:val="20"/>
                <w:szCs w:val="20"/>
              </w:rPr>
            </w:pPr>
            <w:r w:rsidRPr="009608D1">
              <w:rPr>
                <w:rFonts w:ascii="Arial Armenian" w:hAnsi="Arial Armenian" w:cs="Calibri"/>
                <w:b/>
                <w:bCs/>
                <w:color w:val="000000"/>
                <w:sz w:val="20"/>
                <w:szCs w:val="20"/>
              </w:rPr>
              <w:t>540,000</w:t>
            </w:r>
          </w:p>
        </w:tc>
      </w:tr>
      <w:tr w:rsidR="009608D1" w:rsidRPr="009608D1" w14:paraId="1AC4BE6E" w14:textId="77777777" w:rsidTr="009608D1">
        <w:trPr>
          <w:trHeight w:val="318"/>
        </w:trPr>
        <w:tc>
          <w:tcPr>
            <w:tcW w:w="8794" w:type="dxa"/>
            <w:gridSpan w:val="7"/>
            <w:tcBorders>
              <w:top w:val="single" w:sz="4" w:space="0" w:color="auto"/>
              <w:left w:val="single" w:sz="4" w:space="0" w:color="auto"/>
              <w:bottom w:val="single" w:sz="4" w:space="0" w:color="auto"/>
              <w:right w:val="single" w:sz="4" w:space="0" w:color="000000"/>
            </w:tcBorders>
            <w:noWrap/>
            <w:vAlign w:val="center"/>
            <w:hideMark/>
          </w:tcPr>
          <w:p w14:paraId="4678A216"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Ընդամենը</w:t>
            </w:r>
            <w:proofErr w:type="spellEnd"/>
          </w:p>
        </w:tc>
        <w:tc>
          <w:tcPr>
            <w:tcW w:w="1749" w:type="dxa"/>
            <w:gridSpan w:val="2"/>
            <w:tcBorders>
              <w:top w:val="nil"/>
              <w:left w:val="nil"/>
              <w:bottom w:val="single" w:sz="4" w:space="0" w:color="auto"/>
              <w:right w:val="single" w:sz="4" w:space="0" w:color="auto"/>
            </w:tcBorders>
            <w:noWrap/>
            <w:vAlign w:val="center"/>
            <w:hideMark/>
          </w:tcPr>
          <w:p w14:paraId="1CEF1351" w14:textId="77777777" w:rsidR="009608D1" w:rsidRPr="009608D1" w:rsidRDefault="009608D1" w:rsidP="00F3437E">
            <w:pPr>
              <w:jc w:val="center"/>
              <w:rPr>
                <w:rFonts w:ascii="Arial Armenian" w:hAnsi="Arial Armenian" w:cs="Calibri"/>
                <w:b/>
                <w:bCs/>
                <w:i/>
                <w:iCs/>
                <w:color w:val="000000"/>
                <w:sz w:val="20"/>
                <w:szCs w:val="20"/>
              </w:rPr>
            </w:pPr>
            <w:r w:rsidRPr="009608D1">
              <w:rPr>
                <w:rFonts w:ascii="Arial Armenian" w:hAnsi="Arial Armenian" w:cs="Calibri"/>
                <w:b/>
                <w:bCs/>
                <w:i/>
                <w:iCs/>
                <w:color w:val="000000"/>
                <w:sz w:val="20"/>
                <w:szCs w:val="20"/>
              </w:rPr>
              <w:t>53,083,334</w:t>
            </w:r>
          </w:p>
        </w:tc>
      </w:tr>
      <w:tr w:rsidR="009608D1" w:rsidRPr="009608D1" w14:paraId="00DC9A89" w14:textId="77777777" w:rsidTr="009608D1">
        <w:trPr>
          <w:trHeight w:val="318"/>
        </w:trPr>
        <w:tc>
          <w:tcPr>
            <w:tcW w:w="8794" w:type="dxa"/>
            <w:gridSpan w:val="7"/>
            <w:tcBorders>
              <w:top w:val="single" w:sz="4" w:space="0" w:color="auto"/>
              <w:left w:val="single" w:sz="4" w:space="0" w:color="auto"/>
              <w:bottom w:val="single" w:sz="4" w:space="0" w:color="auto"/>
              <w:right w:val="single" w:sz="4" w:space="0" w:color="000000"/>
            </w:tcBorders>
            <w:noWrap/>
            <w:vAlign w:val="center"/>
            <w:hideMark/>
          </w:tcPr>
          <w:p w14:paraId="08CA37B0" w14:textId="77777777" w:rsidR="009608D1" w:rsidRPr="009608D1" w:rsidRDefault="009608D1" w:rsidP="00F3437E">
            <w:pPr>
              <w:rPr>
                <w:rFonts w:ascii="Arial Armenian" w:hAnsi="Arial Armenian" w:cs="Calibri"/>
                <w:b/>
                <w:bCs/>
                <w:color w:val="000000"/>
                <w:sz w:val="20"/>
                <w:szCs w:val="20"/>
              </w:rPr>
            </w:pPr>
            <w:r w:rsidRPr="009608D1">
              <w:rPr>
                <w:rFonts w:ascii="Arial" w:hAnsi="Arial" w:cs="Arial"/>
                <w:b/>
                <w:bCs/>
                <w:color w:val="000000"/>
                <w:sz w:val="20"/>
                <w:szCs w:val="20"/>
              </w:rPr>
              <w:t>ԱԱՀ</w:t>
            </w:r>
            <w:r w:rsidRPr="009608D1">
              <w:rPr>
                <w:rFonts w:ascii="Arial Armenian" w:hAnsi="Arial Armenian" w:cs="Calibri"/>
                <w:b/>
                <w:bCs/>
                <w:color w:val="000000"/>
                <w:sz w:val="20"/>
                <w:szCs w:val="20"/>
              </w:rPr>
              <w:t xml:space="preserve"> 20%</w:t>
            </w:r>
          </w:p>
        </w:tc>
        <w:tc>
          <w:tcPr>
            <w:tcW w:w="1749" w:type="dxa"/>
            <w:gridSpan w:val="2"/>
            <w:tcBorders>
              <w:top w:val="nil"/>
              <w:left w:val="nil"/>
              <w:bottom w:val="single" w:sz="4" w:space="0" w:color="auto"/>
              <w:right w:val="single" w:sz="4" w:space="0" w:color="auto"/>
            </w:tcBorders>
            <w:noWrap/>
            <w:vAlign w:val="center"/>
            <w:hideMark/>
          </w:tcPr>
          <w:p w14:paraId="50C7177B" w14:textId="77777777" w:rsidR="009608D1" w:rsidRPr="009608D1" w:rsidRDefault="009608D1" w:rsidP="00F3437E">
            <w:pPr>
              <w:jc w:val="center"/>
              <w:rPr>
                <w:rFonts w:ascii="Arial Armenian" w:hAnsi="Arial Armenian" w:cs="Calibri"/>
                <w:b/>
                <w:bCs/>
                <w:i/>
                <w:iCs/>
                <w:color w:val="000000"/>
                <w:sz w:val="20"/>
                <w:szCs w:val="20"/>
              </w:rPr>
            </w:pPr>
            <w:r w:rsidRPr="009608D1">
              <w:rPr>
                <w:rFonts w:ascii="Arial Armenian" w:hAnsi="Arial Armenian" w:cs="Calibri"/>
                <w:b/>
                <w:bCs/>
                <w:i/>
                <w:iCs/>
                <w:color w:val="000000"/>
                <w:sz w:val="20"/>
                <w:szCs w:val="20"/>
              </w:rPr>
              <w:t>10,616,667</w:t>
            </w:r>
          </w:p>
        </w:tc>
      </w:tr>
      <w:tr w:rsidR="009608D1" w:rsidRPr="009608D1" w14:paraId="3DE99063" w14:textId="77777777" w:rsidTr="009608D1">
        <w:trPr>
          <w:trHeight w:val="318"/>
        </w:trPr>
        <w:tc>
          <w:tcPr>
            <w:tcW w:w="8794" w:type="dxa"/>
            <w:gridSpan w:val="7"/>
            <w:tcBorders>
              <w:top w:val="single" w:sz="4" w:space="0" w:color="auto"/>
              <w:left w:val="single" w:sz="4" w:space="0" w:color="auto"/>
              <w:bottom w:val="single" w:sz="4" w:space="0" w:color="auto"/>
              <w:right w:val="single" w:sz="4" w:space="0" w:color="000000"/>
            </w:tcBorders>
            <w:noWrap/>
            <w:vAlign w:val="center"/>
            <w:hideMark/>
          </w:tcPr>
          <w:p w14:paraId="2A212CDF" w14:textId="77777777" w:rsidR="009608D1" w:rsidRPr="009608D1" w:rsidRDefault="009608D1" w:rsidP="00F3437E">
            <w:pPr>
              <w:rPr>
                <w:rFonts w:ascii="Arial Armenian" w:hAnsi="Arial Armenian" w:cs="Calibri"/>
                <w:b/>
                <w:bCs/>
                <w:color w:val="000000"/>
                <w:sz w:val="20"/>
                <w:szCs w:val="20"/>
              </w:rPr>
            </w:pPr>
            <w:proofErr w:type="spellStart"/>
            <w:r w:rsidRPr="009608D1">
              <w:rPr>
                <w:rFonts w:ascii="Arial" w:hAnsi="Arial" w:cs="Arial"/>
                <w:b/>
                <w:bCs/>
                <w:color w:val="000000"/>
                <w:sz w:val="20"/>
                <w:szCs w:val="20"/>
              </w:rPr>
              <w:t>Ընդամնեը</w:t>
            </w:r>
            <w:proofErr w:type="spellEnd"/>
          </w:p>
        </w:tc>
        <w:tc>
          <w:tcPr>
            <w:tcW w:w="1749" w:type="dxa"/>
            <w:gridSpan w:val="2"/>
            <w:tcBorders>
              <w:top w:val="nil"/>
              <w:left w:val="nil"/>
              <w:bottom w:val="single" w:sz="4" w:space="0" w:color="auto"/>
              <w:right w:val="single" w:sz="4" w:space="0" w:color="auto"/>
            </w:tcBorders>
            <w:noWrap/>
            <w:vAlign w:val="center"/>
            <w:hideMark/>
          </w:tcPr>
          <w:p w14:paraId="55C33C35" w14:textId="77777777" w:rsidR="009608D1" w:rsidRPr="009608D1" w:rsidRDefault="009608D1" w:rsidP="00F3437E">
            <w:pPr>
              <w:jc w:val="center"/>
              <w:rPr>
                <w:rFonts w:ascii="Arial Armenian" w:hAnsi="Arial Armenian" w:cs="Calibri"/>
                <w:b/>
                <w:bCs/>
                <w:i/>
                <w:iCs/>
                <w:color w:val="000000"/>
                <w:sz w:val="20"/>
                <w:szCs w:val="20"/>
              </w:rPr>
            </w:pPr>
            <w:r w:rsidRPr="009608D1">
              <w:rPr>
                <w:rFonts w:ascii="Arial Armenian" w:hAnsi="Arial Armenian" w:cs="Calibri"/>
                <w:b/>
                <w:bCs/>
                <w:i/>
                <w:iCs/>
                <w:color w:val="000000"/>
                <w:sz w:val="20"/>
                <w:szCs w:val="20"/>
              </w:rPr>
              <w:t>63,700,000</w:t>
            </w:r>
          </w:p>
        </w:tc>
      </w:tr>
    </w:tbl>
    <w:p w14:paraId="445500EE" w14:textId="77777777" w:rsidR="009608D1" w:rsidRDefault="009608D1" w:rsidP="009608D1">
      <w:pPr>
        <w:jc w:val="center"/>
        <w:rPr>
          <w:rFonts w:ascii="Arial" w:hAnsi="Arial" w:cs="Arial"/>
          <w:b/>
          <w:bCs/>
          <w:lang w:val="ru-RU"/>
        </w:rPr>
      </w:pPr>
    </w:p>
    <w:p w14:paraId="0C117192" w14:textId="77777777" w:rsidR="009608D1" w:rsidRPr="008F339B" w:rsidRDefault="009608D1" w:rsidP="009608D1">
      <w:pPr>
        <w:spacing w:after="200" w:line="276" w:lineRule="auto"/>
        <w:ind w:firstLine="851"/>
        <w:rPr>
          <w:rFonts w:ascii="Calibri" w:eastAsia="Calibri" w:hAnsi="Calibri"/>
        </w:rPr>
      </w:pPr>
      <w:r w:rsidRPr="008F339B">
        <w:rPr>
          <w:rFonts w:ascii="Sylfaen" w:eastAsia="Calibri" w:hAnsi="Sylfaen"/>
          <w:lang w:val="ru-RU"/>
        </w:rPr>
        <w:t>Աշխատանքների</w:t>
      </w:r>
      <w:r w:rsidRPr="008F339B">
        <w:rPr>
          <w:rFonts w:ascii="Sylfaen" w:eastAsia="Calibri" w:hAnsi="Sylfaen"/>
        </w:rPr>
        <w:t xml:space="preserve"> </w:t>
      </w:r>
      <w:r w:rsidRPr="008F339B">
        <w:rPr>
          <w:rFonts w:ascii="Sylfaen" w:eastAsia="Calibri" w:hAnsi="Sylfaen"/>
          <w:lang w:val="ru-RU"/>
        </w:rPr>
        <w:t>կատարման</w:t>
      </w:r>
      <w:r w:rsidRPr="008F339B">
        <w:rPr>
          <w:rFonts w:ascii="Sylfaen" w:eastAsia="Calibri" w:hAnsi="Sylfaen"/>
        </w:rPr>
        <w:t xml:space="preserve"> </w:t>
      </w:r>
      <w:r w:rsidRPr="008F339B">
        <w:rPr>
          <w:rFonts w:ascii="Sylfaen" w:eastAsia="Calibri" w:hAnsi="Sylfaen"/>
          <w:lang w:val="ru-RU"/>
        </w:rPr>
        <w:t>հասցեներն</w:t>
      </w:r>
      <w:r w:rsidRPr="008F339B">
        <w:rPr>
          <w:rFonts w:ascii="Sylfaen" w:eastAsia="Calibri" w:hAnsi="Sylfaen"/>
        </w:rPr>
        <w:t xml:space="preserve"> </w:t>
      </w:r>
      <w:r w:rsidRPr="008F339B">
        <w:rPr>
          <w:rFonts w:ascii="Sylfaen" w:eastAsia="Calibri" w:hAnsi="Sylfaen"/>
          <w:lang w:val="ru-RU"/>
        </w:rPr>
        <w:t>են</w:t>
      </w:r>
      <w:r w:rsidRPr="008F339B">
        <w:rPr>
          <w:rFonts w:ascii="Sylfaen" w:eastAsia="Calibri" w:hAnsi="Sylfaen"/>
        </w:rPr>
        <w:t>`</w:t>
      </w:r>
    </w:p>
    <w:tbl>
      <w:tblPr>
        <w:tblStyle w:val="TableGrid"/>
        <w:tblpPr w:leftFromText="180" w:rightFromText="180" w:vertAnchor="text" w:horzAnchor="margin" w:tblpXSpec="center" w:tblpY="175"/>
        <w:tblW w:w="0" w:type="auto"/>
        <w:tblLook w:val="04A0" w:firstRow="1" w:lastRow="0" w:firstColumn="1" w:lastColumn="0" w:noHBand="0" w:noVBand="1"/>
      </w:tblPr>
      <w:tblGrid>
        <w:gridCol w:w="10526"/>
      </w:tblGrid>
      <w:tr w:rsidR="009608D1" w:rsidRPr="008F339B" w14:paraId="43F1DDAA" w14:textId="77777777" w:rsidTr="00F3437E">
        <w:trPr>
          <w:trHeight w:val="961"/>
        </w:trPr>
        <w:tc>
          <w:tcPr>
            <w:tcW w:w="14105" w:type="dxa"/>
          </w:tcPr>
          <w:p w14:paraId="143EAFFB" w14:textId="77777777" w:rsidR="009608D1" w:rsidRPr="00F80D54" w:rsidRDefault="009608D1" w:rsidP="00F3437E">
            <w:pPr>
              <w:jc w:val="center"/>
              <w:rPr>
                <w:rFonts w:ascii="Sylfaen" w:eastAsia="Calibri" w:hAnsi="Sylfaen"/>
                <w:sz w:val="20"/>
                <w:szCs w:val="20"/>
                <w:lang w:val="hy-AM"/>
              </w:rPr>
            </w:pPr>
            <w:proofErr w:type="spellStart"/>
            <w:r w:rsidRPr="002043D4">
              <w:rPr>
                <w:rFonts w:ascii="Calibri" w:hAnsi="Calibri" w:cs="Calibri"/>
                <w:bCs/>
                <w:sz w:val="20"/>
                <w:szCs w:val="20"/>
              </w:rPr>
              <w:t>Ամերիկյան</w:t>
            </w:r>
            <w:proofErr w:type="spellEnd"/>
            <w:r w:rsidRPr="002043D4">
              <w:rPr>
                <w:rFonts w:ascii="Calibri" w:hAnsi="Calibri" w:cs="Calibri"/>
                <w:bCs/>
                <w:sz w:val="20"/>
                <w:szCs w:val="20"/>
              </w:rPr>
              <w:t xml:space="preserve"> փ. </w:t>
            </w:r>
            <w:proofErr w:type="spellStart"/>
            <w:r w:rsidRPr="002043D4">
              <w:rPr>
                <w:rFonts w:ascii="Calibri" w:hAnsi="Calibri" w:cs="Calibri"/>
                <w:bCs/>
                <w:sz w:val="20"/>
                <w:szCs w:val="20"/>
              </w:rPr>
              <w:t>Խաղահրապարակ-Նորագյուղ</w:t>
            </w:r>
            <w:proofErr w:type="spellEnd"/>
            <w:r w:rsidRPr="00205B56">
              <w:rPr>
                <w:rFonts w:ascii="Calibri" w:hAnsi="Calibri" w:cs="Calibri"/>
                <w:bCs/>
                <w:sz w:val="20"/>
                <w:szCs w:val="20"/>
              </w:rPr>
              <w:t xml:space="preserve">, </w:t>
            </w:r>
            <w:proofErr w:type="spellStart"/>
            <w:r w:rsidRPr="002043D4">
              <w:rPr>
                <w:rFonts w:ascii="Calibri" w:hAnsi="Calibri" w:cs="Calibri"/>
                <w:bCs/>
                <w:sz w:val="20"/>
                <w:szCs w:val="20"/>
              </w:rPr>
              <w:t>Կողբացի</w:t>
            </w:r>
            <w:proofErr w:type="spellEnd"/>
            <w:r w:rsidRPr="002043D4">
              <w:rPr>
                <w:rFonts w:ascii="Calibri" w:hAnsi="Calibri" w:cs="Calibri"/>
                <w:bCs/>
                <w:sz w:val="20"/>
                <w:szCs w:val="20"/>
              </w:rPr>
              <w:t xml:space="preserve"> 1 ա</w:t>
            </w:r>
            <w:r w:rsidRPr="00205B56">
              <w:rPr>
                <w:rFonts w:ascii="Calibri" w:hAnsi="Calibri" w:cs="Calibri"/>
                <w:bCs/>
                <w:sz w:val="20"/>
                <w:szCs w:val="20"/>
              </w:rPr>
              <w:t xml:space="preserve">, </w:t>
            </w:r>
            <w:proofErr w:type="spellStart"/>
            <w:r w:rsidRPr="002043D4">
              <w:rPr>
                <w:rFonts w:ascii="Calibri" w:hAnsi="Calibri" w:cs="Calibri"/>
                <w:bCs/>
                <w:sz w:val="20"/>
                <w:szCs w:val="20"/>
              </w:rPr>
              <w:t>Խանջյան</w:t>
            </w:r>
            <w:proofErr w:type="spellEnd"/>
            <w:r w:rsidRPr="002043D4">
              <w:rPr>
                <w:rFonts w:ascii="Calibri" w:hAnsi="Calibri" w:cs="Calibri"/>
                <w:bCs/>
                <w:sz w:val="20"/>
                <w:szCs w:val="20"/>
              </w:rPr>
              <w:t xml:space="preserve"> 31-33</w:t>
            </w:r>
            <w:r w:rsidRPr="00205B56">
              <w:rPr>
                <w:rFonts w:ascii="Calibri" w:hAnsi="Calibri" w:cs="Calibri"/>
                <w:bCs/>
                <w:sz w:val="20"/>
                <w:szCs w:val="20"/>
              </w:rPr>
              <w:t xml:space="preserve">, </w:t>
            </w:r>
            <w:proofErr w:type="spellStart"/>
            <w:r w:rsidRPr="002043D4">
              <w:rPr>
                <w:rFonts w:ascii="Calibri" w:hAnsi="Calibri" w:cs="Calibri"/>
                <w:bCs/>
                <w:sz w:val="20"/>
                <w:szCs w:val="20"/>
              </w:rPr>
              <w:t>Այգեստան</w:t>
            </w:r>
            <w:proofErr w:type="spellEnd"/>
            <w:r w:rsidRPr="002043D4">
              <w:rPr>
                <w:rFonts w:ascii="Calibri" w:hAnsi="Calibri" w:cs="Calibri"/>
                <w:bCs/>
                <w:sz w:val="20"/>
                <w:szCs w:val="20"/>
              </w:rPr>
              <w:t xml:space="preserve"> 9/67</w:t>
            </w:r>
            <w:r w:rsidRPr="00205B56">
              <w:rPr>
                <w:rFonts w:ascii="Calibri" w:hAnsi="Calibri" w:cs="Calibri"/>
                <w:bCs/>
                <w:sz w:val="20"/>
                <w:szCs w:val="20"/>
              </w:rPr>
              <w:t xml:space="preserve">, </w:t>
            </w:r>
            <w:proofErr w:type="spellStart"/>
            <w:r w:rsidRPr="002043D4">
              <w:rPr>
                <w:rFonts w:ascii="Calibri" w:hAnsi="Calibri" w:cs="Calibri"/>
                <w:bCs/>
                <w:sz w:val="20"/>
                <w:szCs w:val="20"/>
              </w:rPr>
              <w:t>Նալբանդյան</w:t>
            </w:r>
            <w:proofErr w:type="spellEnd"/>
            <w:r w:rsidRPr="002043D4">
              <w:rPr>
                <w:rFonts w:ascii="Calibri" w:hAnsi="Calibri" w:cs="Calibri"/>
                <w:bCs/>
                <w:sz w:val="20"/>
                <w:szCs w:val="20"/>
              </w:rPr>
              <w:t xml:space="preserve"> 47</w:t>
            </w:r>
            <w:r w:rsidRPr="00205B56">
              <w:rPr>
                <w:rFonts w:ascii="Calibri" w:hAnsi="Calibri" w:cs="Calibri"/>
                <w:bCs/>
                <w:sz w:val="20"/>
                <w:szCs w:val="20"/>
              </w:rPr>
              <w:t xml:space="preserve">, </w:t>
            </w:r>
            <w:proofErr w:type="spellStart"/>
            <w:r w:rsidRPr="002043D4">
              <w:rPr>
                <w:rFonts w:ascii="Calibri" w:hAnsi="Calibri" w:cs="Calibri"/>
                <w:bCs/>
                <w:sz w:val="20"/>
                <w:szCs w:val="20"/>
              </w:rPr>
              <w:t>Սարյան</w:t>
            </w:r>
            <w:proofErr w:type="spellEnd"/>
            <w:r w:rsidRPr="002043D4">
              <w:rPr>
                <w:rFonts w:ascii="Calibri" w:hAnsi="Calibri" w:cs="Calibri"/>
                <w:bCs/>
                <w:sz w:val="20"/>
                <w:szCs w:val="20"/>
              </w:rPr>
              <w:t xml:space="preserve"> 4</w:t>
            </w:r>
            <w:r w:rsidRPr="00205B56">
              <w:rPr>
                <w:rFonts w:ascii="Calibri" w:hAnsi="Calibri" w:cs="Calibri"/>
                <w:bCs/>
                <w:sz w:val="20"/>
                <w:szCs w:val="20"/>
              </w:rPr>
              <w:t xml:space="preserve">, </w:t>
            </w:r>
            <w:proofErr w:type="spellStart"/>
            <w:r w:rsidRPr="002043D4">
              <w:rPr>
                <w:rFonts w:ascii="Calibri" w:hAnsi="Calibri" w:cs="Calibri"/>
                <w:bCs/>
                <w:sz w:val="20"/>
                <w:szCs w:val="20"/>
              </w:rPr>
              <w:t>Տ.Մեծ</w:t>
            </w:r>
            <w:proofErr w:type="spellEnd"/>
            <w:r w:rsidRPr="002043D4">
              <w:rPr>
                <w:rFonts w:ascii="Calibri" w:hAnsi="Calibri" w:cs="Calibri"/>
                <w:bCs/>
                <w:sz w:val="20"/>
                <w:szCs w:val="20"/>
              </w:rPr>
              <w:t xml:space="preserve"> 28</w:t>
            </w:r>
            <w:r w:rsidRPr="00205B56">
              <w:rPr>
                <w:rFonts w:ascii="Calibri" w:hAnsi="Calibri" w:cs="Calibri"/>
                <w:bCs/>
                <w:sz w:val="20"/>
                <w:szCs w:val="20"/>
              </w:rPr>
              <w:t xml:space="preserve">, </w:t>
            </w:r>
            <w:proofErr w:type="spellStart"/>
            <w:r w:rsidRPr="002043D4">
              <w:rPr>
                <w:rFonts w:ascii="Calibri" w:hAnsi="Calibri" w:cs="Calibri"/>
                <w:bCs/>
                <w:sz w:val="20"/>
                <w:szCs w:val="20"/>
              </w:rPr>
              <w:t>Իսակով</w:t>
            </w:r>
            <w:proofErr w:type="spellEnd"/>
            <w:r w:rsidRPr="002043D4">
              <w:rPr>
                <w:rFonts w:ascii="Calibri" w:hAnsi="Calibri" w:cs="Calibri"/>
                <w:bCs/>
                <w:sz w:val="20"/>
                <w:szCs w:val="20"/>
              </w:rPr>
              <w:t xml:space="preserve"> 4/1</w:t>
            </w:r>
            <w:r w:rsidRPr="00205B56">
              <w:rPr>
                <w:rFonts w:ascii="Calibri" w:hAnsi="Calibri" w:cs="Calibri"/>
                <w:bCs/>
                <w:sz w:val="20"/>
                <w:szCs w:val="20"/>
              </w:rPr>
              <w:t xml:space="preserve">, </w:t>
            </w:r>
            <w:proofErr w:type="spellStart"/>
            <w:r w:rsidRPr="002043D4">
              <w:rPr>
                <w:rFonts w:ascii="Calibri" w:hAnsi="Calibri" w:cs="Calibri"/>
                <w:bCs/>
                <w:sz w:val="20"/>
                <w:szCs w:val="20"/>
              </w:rPr>
              <w:t>Խորենացի</w:t>
            </w:r>
            <w:proofErr w:type="spellEnd"/>
            <w:r w:rsidRPr="002043D4">
              <w:rPr>
                <w:rFonts w:ascii="Calibri" w:hAnsi="Calibri" w:cs="Calibri"/>
                <w:bCs/>
                <w:sz w:val="20"/>
                <w:szCs w:val="20"/>
              </w:rPr>
              <w:t xml:space="preserve"> 8</w:t>
            </w:r>
            <w:r w:rsidRPr="00205B56">
              <w:rPr>
                <w:rFonts w:ascii="Calibri" w:hAnsi="Calibri" w:cs="Calibri"/>
                <w:bCs/>
                <w:sz w:val="20"/>
                <w:szCs w:val="20"/>
              </w:rPr>
              <w:t xml:space="preserve">, </w:t>
            </w:r>
            <w:proofErr w:type="spellStart"/>
            <w:r w:rsidRPr="002043D4">
              <w:rPr>
                <w:rFonts w:ascii="Calibri" w:hAnsi="Calibri" w:cs="Calibri"/>
                <w:bCs/>
                <w:sz w:val="20"/>
                <w:szCs w:val="20"/>
              </w:rPr>
              <w:t>Զավարյան</w:t>
            </w:r>
            <w:proofErr w:type="spellEnd"/>
            <w:r w:rsidRPr="002043D4">
              <w:rPr>
                <w:rFonts w:ascii="Calibri" w:hAnsi="Calibri" w:cs="Calibri"/>
                <w:bCs/>
                <w:sz w:val="20"/>
                <w:szCs w:val="20"/>
              </w:rPr>
              <w:t xml:space="preserve"> 57/19</w:t>
            </w:r>
            <w:r w:rsidRPr="00205B56">
              <w:rPr>
                <w:rFonts w:ascii="Calibri" w:hAnsi="Calibri" w:cs="Calibri"/>
                <w:bCs/>
                <w:sz w:val="20"/>
                <w:szCs w:val="20"/>
              </w:rPr>
              <w:t xml:space="preserve">, </w:t>
            </w:r>
            <w:proofErr w:type="spellStart"/>
            <w:r w:rsidRPr="002043D4">
              <w:rPr>
                <w:rFonts w:ascii="Calibri" w:hAnsi="Calibri" w:cs="Calibri"/>
                <w:bCs/>
                <w:sz w:val="20"/>
                <w:szCs w:val="20"/>
              </w:rPr>
              <w:t>Նալբանդյան</w:t>
            </w:r>
            <w:proofErr w:type="spellEnd"/>
            <w:r w:rsidRPr="002043D4">
              <w:rPr>
                <w:rFonts w:ascii="Calibri" w:hAnsi="Calibri" w:cs="Calibri"/>
                <w:bCs/>
                <w:sz w:val="20"/>
                <w:szCs w:val="20"/>
              </w:rPr>
              <w:t xml:space="preserve"> 7/1</w:t>
            </w:r>
            <w:r w:rsidRPr="00205B56">
              <w:rPr>
                <w:rFonts w:ascii="Calibri" w:hAnsi="Calibri" w:cs="Calibri"/>
                <w:bCs/>
                <w:sz w:val="20"/>
                <w:szCs w:val="20"/>
              </w:rPr>
              <w:t xml:space="preserve">, </w:t>
            </w:r>
            <w:proofErr w:type="spellStart"/>
            <w:r w:rsidRPr="002043D4">
              <w:rPr>
                <w:rFonts w:ascii="Calibri" w:hAnsi="Calibri" w:cs="Calibri"/>
                <w:bCs/>
                <w:sz w:val="20"/>
                <w:szCs w:val="20"/>
              </w:rPr>
              <w:t>Թումանյան</w:t>
            </w:r>
            <w:proofErr w:type="spellEnd"/>
            <w:r w:rsidRPr="002043D4">
              <w:rPr>
                <w:rFonts w:ascii="Calibri" w:hAnsi="Calibri" w:cs="Calibri"/>
                <w:bCs/>
                <w:sz w:val="20"/>
                <w:szCs w:val="20"/>
              </w:rPr>
              <w:t xml:space="preserve"> 9 ա</w:t>
            </w:r>
            <w:r w:rsidRPr="00205B56">
              <w:rPr>
                <w:rFonts w:ascii="Calibri" w:hAnsi="Calibri" w:cs="Calibri"/>
                <w:bCs/>
                <w:sz w:val="20"/>
                <w:szCs w:val="20"/>
              </w:rPr>
              <w:t xml:space="preserve">, </w:t>
            </w:r>
            <w:proofErr w:type="spellStart"/>
            <w:r w:rsidRPr="002043D4">
              <w:rPr>
                <w:rFonts w:ascii="Calibri" w:hAnsi="Calibri" w:cs="Calibri"/>
                <w:bCs/>
                <w:sz w:val="20"/>
                <w:szCs w:val="20"/>
              </w:rPr>
              <w:t>Թումանյան</w:t>
            </w:r>
            <w:proofErr w:type="spellEnd"/>
            <w:r w:rsidRPr="002043D4">
              <w:rPr>
                <w:rFonts w:ascii="Calibri" w:hAnsi="Calibri" w:cs="Calibri"/>
                <w:bCs/>
                <w:sz w:val="20"/>
                <w:szCs w:val="20"/>
              </w:rPr>
              <w:t xml:space="preserve"> 11 ա</w:t>
            </w:r>
            <w:r w:rsidRPr="00205B56">
              <w:rPr>
                <w:rFonts w:ascii="Calibri" w:hAnsi="Calibri" w:cs="Calibri"/>
                <w:bCs/>
                <w:sz w:val="20"/>
                <w:szCs w:val="20"/>
              </w:rPr>
              <w:t xml:space="preserve">, </w:t>
            </w:r>
            <w:proofErr w:type="spellStart"/>
            <w:r w:rsidRPr="002043D4">
              <w:rPr>
                <w:rFonts w:ascii="Calibri" w:hAnsi="Calibri" w:cs="Calibri"/>
                <w:bCs/>
                <w:sz w:val="20"/>
                <w:szCs w:val="20"/>
              </w:rPr>
              <w:t>Փարպեցի</w:t>
            </w:r>
            <w:proofErr w:type="spellEnd"/>
            <w:r w:rsidRPr="002043D4">
              <w:rPr>
                <w:rFonts w:ascii="Calibri" w:hAnsi="Calibri" w:cs="Calibri"/>
                <w:bCs/>
                <w:sz w:val="20"/>
                <w:szCs w:val="20"/>
              </w:rPr>
              <w:t xml:space="preserve"> 9 բ</w:t>
            </w:r>
            <w:r w:rsidRPr="00205B56">
              <w:rPr>
                <w:rFonts w:ascii="Calibri" w:hAnsi="Calibri" w:cs="Calibri"/>
                <w:bCs/>
                <w:sz w:val="20"/>
                <w:szCs w:val="20"/>
              </w:rPr>
              <w:t xml:space="preserve">, </w:t>
            </w:r>
            <w:proofErr w:type="spellStart"/>
            <w:r w:rsidRPr="002043D4">
              <w:rPr>
                <w:rFonts w:ascii="Calibri" w:hAnsi="Calibri" w:cs="Calibri"/>
                <w:bCs/>
                <w:sz w:val="20"/>
                <w:szCs w:val="20"/>
              </w:rPr>
              <w:t>Բաղրամյան</w:t>
            </w:r>
            <w:proofErr w:type="spellEnd"/>
            <w:r w:rsidRPr="002043D4">
              <w:rPr>
                <w:rFonts w:ascii="Calibri" w:hAnsi="Calibri" w:cs="Calibri"/>
                <w:bCs/>
                <w:sz w:val="20"/>
                <w:szCs w:val="20"/>
              </w:rPr>
              <w:t xml:space="preserve"> 21</w:t>
            </w:r>
            <w:r w:rsidRPr="00205B56">
              <w:rPr>
                <w:rFonts w:ascii="Calibri" w:hAnsi="Calibri" w:cs="Calibri"/>
                <w:bCs/>
                <w:sz w:val="20"/>
                <w:szCs w:val="20"/>
              </w:rPr>
              <w:t xml:space="preserve">, </w:t>
            </w:r>
            <w:proofErr w:type="spellStart"/>
            <w:r w:rsidRPr="002043D4">
              <w:rPr>
                <w:rFonts w:ascii="Calibri" w:hAnsi="Calibri" w:cs="Calibri"/>
                <w:bCs/>
                <w:sz w:val="20"/>
                <w:szCs w:val="20"/>
              </w:rPr>
              <w:t>Մաշտոց</w:t>
            </w:r>
            <w:proofErr w:type="spellEnd"/>
            <w:r w:rsidRPr="002043D4">
              <w:rPr>
                <w:rFonts w:ascii="Calibri" w:hAnsi="Calibri" w:cs="Calibri"/>
                <w:bCs/>
                <w:sz w:val="20"/>
                <w:szCs w:val="20"/>
              </w:rPr>
              <w:t xml:space="preserve"> 2-4</w:t>
            </w:r>
            <w:r w:rsidRPr="00205B56">
              <w:rPr>
                <w:rFonts w:ascii="Calibri" w:hAnsi="Calibri" w:cs="Calibri"/>
                <w:bCs/>
                <w:sz w:val="20"/>
                <w:szCs w:val="20"/>
              </w:rPr>
              <w:t xml:space="preserve">, </w:t>
            </w:r>
            <w:proofErr w:type="spellStart"/>
            <w:r w:rsidRPr="002043D4">
              <w:rPr>
                <w:rFonts w:ascii="Calibri" w:hAnsi="Calibri" w:cs="Calibri"/>
                <w:bCs/>
                <w:sz w:val="20"/>
                <w:szCs w:val="20"/>
              </w:rPr>
              <w:t>Չարենց</w:t>
            </w:r>
            <w:proofErr w:type="spellEnd"/>
            <w:r w:rsidRPr="002043D4">
              <w:rPr>
                <w:rFonts w:ascii="Calibri" w:hAnsi="Calibri" w:cs="Calibri"/>
                <w:bCs/>
                <w:sz w:val="20"/>
                <w:szCs w:val="20"/>
              </w:rPr>
              <w:t xml:space="preserve"> 4</w:t>
            </w:r>
            <w:r w:rsidRPr="00205B56">
              <w:rPr>
                <w:rFonts w:ascii="Calibri" w:hAnsi="Calibri" w:cs="Calibri"/>
                <w:bCs/>
                <w:sz w:val="20"/>
                <w:szCs w:val="20"/>
              </w:rPr>
              <w:t xml:space="preserve">, </w:t>
            </w:r>
            <w:proofErr w:type="spellStart"/>
            <w:r w:rsidRPr="002043D4">
              <w:rPr>
                <w:rFonts w:ascii="Calibri" w:hAnsi="Calibri" w:cs="Calibri"/>
                <w:bCs/>
                <w:sz w:val="20"/>
                <w:szCs w:val="20"/>
              </w:rPr>
              <w:t>Արգիշտի</w:t>
            </w:r>
            <w:proofErr w:type="spellEnd"/>
            <w:r w:rsidRPr="002043D4">
              <w:rPr>
                <w:rFonts w:ascii="Calibri" w:hAnsi="Calibri" w:cs="Calibri"/>
                <w:bCs/>
                <w:sz w:val="20"/>
                <w:szCs w:val="20"/>
              </w:rPr>
              <w:t xml:space="preserve"> 17</w:t>
            </w:r>
            <w:r w:rsidRPr="00205B56">
              <w:rPr>
                <w:rFonts w:ascii="Calibri" w:hAnsi="Calibri" w:cs="Calibri"/>
                <w:bCs/>
                <w:sz w:val="20"/>
                <w:szCs w:val="20"/>
              </w:rPr>
              <w:t xml:space="preserve">, </w:t>
            </w:r>
            <w:proofErr w:type="spellStart"/>
            <w:r w:rsidRPr="002043D4">
              <w:rPr>
                <w:rFonts w:ascii="Calibri" w:hAnsi="Calibri" w:cs="Calibri"/>
                <w:bCs/>
                <w:sz w:val="20"/>
                <w:szCs w:val="20"/>
              </w:rPr>
              <w:t>Դեմիրճյան</w:t>
            </w:r>
            <w:proofErr w:type="spellEnd"/>
            <w:r w:rsidRPr="002043D4">
              <w:rPr>
                <w:rFonts w:ascii="Calibri" w:hAnsi="Calibri" w:cs="Calibri"/>
                <w:bCs/>
                <w:sz w:val="20"/>
                <w:szCs w:val="20"/>
              </w:rPr>
              <w:t xml:space="preserve"> 40</w:t>
            </w:r>
            <w:r w:rsidRPr="00205B56">
              <w:rPr>
                <w:rFonts w:ascii="Calibri" w:hAnsi="Calibri" w:cs="Calibri"/>
                <w:bCs/>
                <w:sz w:val="20"/>
                <w:szCs w:val="20"/>
              </w:rPr>
              <w:t xml:space="preserve">, </w:t>
            </w:r>
            <w:proofErr w:type="spellStart"/>
            <w:r w:rsidRPr="002043D4">
              <w:rPr>
                <w:rFonts w:ascii="Calibri" w:hAnsi="Calibri" w:cs="Calibri"/>
                <w:bCs/>
                <w:sz w:val="20"/>
                <w:szCs w:val="20"/>
              </w:rPr>
              <w:t>Սարյան</w:t>
            </w:r>
            <w:proofErr w:type="spellEnd"/>
            <w:r w:rsidRPr="002043D4">
              <w:rPr>
                <w:rFonts w:ascii="Calibri" w:hAnsi="Calibri" w:cs="Calibri"/>
                <w:bCs/>
                <w:sz w:val="20"/>
                <w:szCs w:val="20"/>
              </w:rPr>
              <w:t xml:space="preserve"> 33-35</w:t>
            </w:r>
            <w:r w:rsidRPr="00205B56">
              <w:rPr>
                <w:rFonts w:ascii="Calibri" w:hAnsi="Calibri" w:cs="Calibri"/>
                <w:bCs/>
                <w:sz w:val="20"/>
                <w:szCs w:val="20"/>
              </w:rPr>
              <w:t xml:space="preserve">, </w:t>
            </w:r>
            <w:proofErr w:type="spellStart"/>
            <w:r w:rsidRPr="002043D4">
              <w:rPr>
                <w:rFonts w:ascii="Calibri" w:hAnsi="Calibri" w:cs="Calibri"/>
                <w:bCs/>
                <w:sz w:val="20"/>
                <w:szCs w:val="20"/>
              </w:rPr>
              <w:t>Լեմկին</w:t>
            </w:r>
            <w:proofErr w:type="spellEnd"/>
            <w:r w:rsidRPr="002043D4">
              <w:rPr>
                <w:rFonts w:ascii="Calibri" w:hAnsi="Calibri" w:cs="Calibri"/>
                <w:bCs/>
                <w:sz w:val="20"/>
                <w:szCs w:val="20"/>
              </w:rPr>
              <w:t xml:space="preserve"> 14</w:t>
            </w:r>
            <w:r w:rsidRPr="00205B56">
              <w:rPr>
                <w:rFonts w:ascii="Calibri" w:hAnsi="Calibri" w:cs="Calibri"/>
                <w:bCs/>
                <w:sz w:val="20"/>
                <w:szCs w:val="20"/>
              </w:rPr>
              <w:t xml:space="preserve">, </w:t>
            </w:r>
            <w:proofErr w:type="spellStart"/>
            <w:r w:rsidRPr="002043D4">
              <w:rPr>
                <w:rFonts w:ascii="Calibri" w:hAnsi="Calibri" w:cs="Calibri"/>
                <w:bCs/>
                <w:sz w:val="20"/>
                <w:szCs w:val="20"/>
              </w:rPr>
              <w:t>Թումանյան</w:t>
            </w:r>
            <w:proofErr w:type="spellEnd"/>
            <w:r w:rsidRPr="002043D4">
              <w:rPr>
                <w:rFonts w:ascii="Calibri" w:hAnsi="Calibri" w:cs="Calibri"/>
                <w:bCs/>
                <w:sz w:val="20"/>
                <w:szCs w:val="20"/>
              </w:rPr>
              <w:t xml:space="preserve"> 1 - </w:t>
            </w:r>
            <w:proofErr w:type="spellStart"/>
            <w:r w:rsidRPr="002043D4">
              <w:rPr>
                <w:rFonts w:ascii="Calibri" w:hAnsi="Calibri" w:cs="Calibri"/>
                <w:bCs/>
                <w:sz w:val="20"/>
                <w:szCs w:val="20"/>
              </w:rPr>
              <w:t>Հանրապետության</w:t>
            </w:r>
            <w:proofErr w:type="spellEnd"/>
            <w:r w:rsidRPr="002043D4">
              <w:rPr>
                <w:rFonts w:ascii="Calibri" w:hAnsi="Calibri" w:cs="Calibri"/>
                <w:bCs/>
                <w:sz w:val="20"/>
                <w:szCs w:val="20"/>
              </w:rPr>
              <w:t xml:space="preserve"> 76/2</w:t>
            </w:r>
            <w:r w:rsidRPr="00205B56">
              <w:rPr>
                <w:rFonts w:ascii="Calibri" w:hAnsi="Calibri" w:cs="Calibri"/>
                <w:bCs/>
                <w:sz w:val="20"/>
                <w:szCs w:val="20"/>
              </w:rPr>
              <w:t xml:space="preserve">, </w:t>
            </w:r>
            <w:proofErr w:type="spellStart"/>
            <w:r w:rsidRPr="002043D4">
              <w:rPr>
                <w:rFonts w:ascii="Calibri" w:hAnsi="Calibri" w:cs="Calibri"/>
                <w:bCs/>
                <w:sz w:val="20"/>
                <w:szCs w:val="20"/>
              </w:rPr>
              <w:t>Մաշտոց</w:t>
            </w:r>
            <w:proofErr w:type="spellEnd"/>
            <w:r w:rsidRPr="002043D4">
              <w:rPr>
                <w:rFonts w:ascii="Calibri" w:hAnsi="Calibri" w:cs="Calibri"/>
                <w:bCs/>
                <w:sz w:val="20"/>
                <w:szCs w:val="20"/>
              </w:rPr>
              <w:t xml:space="preserve"> 43,45</w:t>
            </w:r>
            <w:r w:rsidRPr="00205B56">
              <w:rPr>
                <w:rFonts w:ascii="Calibri" w:hAnsi="Calibri" w:cs="Calibri"/>
                <w:bCs/>
                <w:sz w:val="20"/>
                <w:szCs w:val="20"/>
              </w:rPr>
              <w:t xml:space="preserve">, </w:t>
            </w:r>
            <w:proofErr w:type="spellStart"/>
            <w:r w:rsidRPr="002043D4">
              <w:rPr>
                <w:rFonts w:ascii="Calibri" w:hAnsi="Calibri" w:cs="Calibri"/>
                <w:bCs/>
                <w:sz w:val="20"/>
                <w:szCs w:val="20"/>
              </w:rPr>
              <w:t>Թումանյան</w:t>
            </w:r>
            <w:proofErr w:type="spellEnd"/>
            <w:r w:rsidRPr="002043D4">
              <w:rPr>
                <w:rFonts w:ascii="Calibri" w:hAnsi="Calibri" w:cs="Calibri"/>
                <w:bCs/>
                <w:sz w:val="20"/>
                <w:szCs w:val="20"/>
              </w:rPr>
              <w:t xml:space="preserve"> 64 ա</w:t>
            </w:r>
            <w:r w:rsidRPr="00205B56">
              <w:rPr>
                <w:rFonts w:ascii="Calibri" w:hAnsi="Calibri" w:cs="Calibri"/>
                <w:bCs/>
                <w:sz w:val="20"/>
                <w:szCs w:val="20"/>
              </w:rPr>
              <w:t xml:space="preserve">, </w:t>
            </w:r>
            <w:proofErr w:type="spellStart"/>
            <w:r w:rsidRPr="002043D4">
              <w:rPr>
                <w:rFonts w:ascii="Calibri" w:hAnsi="Calibri" w:cs="Calibri"/>
                <w:bCs/>
                <w:sz w:val="20"/>
                <w:szCs w:val="20"/>
              </w:rPr>
              <w:t>Բրյուսով</w:t>
            </w:r>
            <w:proofErr w:type="spellEnd"/>
            <w:r w:rsidRPr="002043D4">
              <w:rPr>
                <w:rFonts w:ascii="Calibri" w:hAnsi="Calibri" w:cs="Calibri"/>
                <w:bCs/>
                <w:sz w:val="20"/>
                <w:szCs w:val="20"/>
              </w:rPr>
              <w:t xml:space="preserve"> 1</w:t>
            </w:r>
            <w:r w:rsidRPr="00205B56">
              <w:rPr>
                <w:rFonts w:ascii="Calibri" w:hAnsi="Calibri" w:cs="Calibri"/>
                <w:bCs/>
                <w:sz w:val="20"/>
                <w:szCs w:val="20"/>
              </w:rPr>
              <w:t xml:space="preserve">, </w:t>
            </w:r>
            <w:proofErr w:type="spellStart"/>
            <w:r w:rsidRPr="002043D4">
              <w:rPr>
                <w:rFonts w:ascii="Calibri" w:hAnsi="Calibri" w:cs="Calibri"/>
                <w:bCs/>
                <w:sz w:val="20"/>
                <w:szCs w:val="20"/>
              </w:rPr>
              <w:t>Բրյուսով</w:t>
            </w:r>
            <w:proofErr w:type="spellEnd"/>
            <w:r w:rsidRPr="002043D4">
              <w:rPr>
                <w:rFonts w:ascii="Calibri" w:hAnsi="Calibri" w:cs="Calibri"/>
                <w:bCs/>
                <w:sz w:val="20"/>
                <w:szCs w:val="20"/>
              </w:rPr>
              <w:t xml:space="preserve"> 2</w:t>
            </w:r>
            <w:r w:rsidRPr="00205B56">
              <w:rPr>
                <w:rFonts w:ascii="Calibri" w:hAnsi="Calibri" w:cs="Calibri"/>
                <w:bCs/>
                <w:sz w:val="20"/>
                <w:szCs w:val="20"/>
              </w:rPr>
              <w:t xml:space="preserve">, </w:t>
            </w:r>
            <w:proofErr w:type="spellStart"/>
            <w:r w:rsidRPr="002043D4">
              <w:rPr>
                <w:rFonts w:ascii="Calibri" w:hAnsi="Calibri" w:cs="Calibri"/>
                <w:bCs/>
                <w:sz w:val="20"/>
                <w:szCs w:val="20"/>
              </w:rPr>
              <w:t>Բրյուսով</w:t>
            </w:r>
            <w:proofErr w:type="spellEnd"/>
            <w:r w:rsidRPr="002043D4">
              <w:rPr>
                <w:rFonts w:ascii="Calibri" w:hAnsi="Calibri" w:cs="Calibri"/>
                <w:bCs/>
                <w:sz w:val="20"/>
                <w:szCs w:val="20"/>
              </w:rPr>
              <w:t xml:space="preserve"> 28</w:t>
            </w:r>
            <w:r w:rsidRPr="00205B56">
              <w:rPr>
                <w:rFonts w:ascii="Calibri" w:hAnsi="Calibri" w:cs="Calibri"/>
                <w:bCs/>
                <w:sz w:val="20"/>
                <w:szCs w:val="20"/>
              </w:rPr>
              <w:t xml:space="preserve">, </w:t>
            </w:r>
            <w:proofErr w:type="spellStart"/>
            <w:r w:rsidRPr="002043D4">
              <w:rPr>
                <w:rFonts w:ascii="Calibri" w:hAnsi="Calibri" w:cs="Calibri"/>
                <w:bCs/>
                <w:color w:val="000000"/>
                <w:sz w:val="20"/>
                <w:szCs w:val="20"/>
              </w:rPr>
              <w:t>Խորենացի</w:t>
            </w:r>
            <w:proofErr w:type="spellEnd"/>
            <w:r w:rsidRPr="002043D4">
              <w:rPr>
                <w:rFonts w:ascii="Calibri" w:hAnsi="Calibri" w:cs="Calibri"/>
                <w:bCs/>
                <w:color w:val="000000"/>
                <w:sz w:val="20"/>
                <w:szCs w:val="20"/>
              </w:rPr>
              <w:t xml:space="preserve"> 47/1</w:t>
            </w:r>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Աթենք</w:t>
            </w:r>
            <w:proofErr w:type="spellEnd"/>
            <w:r w:rsidRPr="002043D4">
              <w:rPr>
                <w:rFonts w:ascii="Calibri" w:hAnsi="Calibri" w:cs="Calibri"/>
                <w:bCs/>
                <w:color w:val="000000"/>
                <w:sz w:val="20"/>
                <w:szCs w:val="20"/>
              </w:rPr>
              <w:t xml:space="preserve"> 6</w:t>
            </w:r>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Հանրապետություն</w:t>
            </w:r>
            <w:proofErr w:type="spellEnd"/>
            <w:r w:rsidRPr="002043D4">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Զովքի</w:t>
            </w:r>
            <w:proofErr w:type="spellEnd"/>
            <w:r w:rsidRPr="002043D4">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մոտ</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Հերացի</w:t>
            </w:r>
            <w:proofErr w:type="spellEnd"/>
            <w:r w:rsidRPr="002043D4">
              <w:rPr>
                <w:rFonts w:ascii="Calibri" w:hAnsi="Calibri" w:cs="Calibri"/>
                <w:bCs/>
                <w:color w:val="000000"/>
                <w:sz w:val="20"/>
                <w:szCs w:val="20"/>
              </w:rPr>
              <w:t xml:space="preserve"> 22-ի </w:t>
            </w:r>
            <w:proofErr w:type="spellStart"/>
            <w:r w:rsidRPr="002043D4">
              <w:rPr>
                <w:rFonts w:ascii="Calibri" w:hAnsi="Calibri" w:cs="Calibri"/>
                <w:bCs/>
                <w:color w:val="000000"/>
                <w:sz w:val="20"/>
                <w:szCs w:val="20"/>
              </w:rPr>
              <w:t>կողքը</w:t>
            </w:r>
            <w:proofErr w:type="spellEnd"/>
            <w:r w:rsidRPr="00205B56">
              <w:rPr>
                <w:rFonts w:ascii="Calibri" w:hAnsi="Calibri" w:cs="Calibri"/>
                <w:bCs/>
                <w:color w:val="000000"/>
                <w:sz w:val="20"/>
                <w:szCs w:val="20"/>
                <w:lang w:val="hy-AM"/>
              </w:rPr>
              <w:t xml:space="preserve"> </w:t>
            </w:r>
            <w:r w:rsidRPr="00205B56">
              <w:rPr>
                <w:rFonts w:ascii="Calibri" w:hAnsi="Calibri" w:cs="Calibri"/>
                <w:bCs/>
                <w:color w:val="000000"/>
                <w:sz w:val="20"/>
                <w:szCs w:val="20"/>
              </w:rPr>
              <w:t>(</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Իսահակյան</w:t>
            </w:r>
            <w:proofErr w:type="spellEnd"/>
            <w:r w:rsidRPr="002043D4">
              <w:rPr>
                <w:rFonts w:ascii="Calibri" w:hAnsi="Calibri" w:cs="Calibri"/>
                <w:bCs/>
                <w:color w:val="000000"/>
                <w:sz w:val="20"/>
                <w:szCs w:val="20"/>
              </w:rPr>
              <w:t xml:space="preserve"> 36 (</w:t>
            </w:r>
            <w:proofErr w:type="spellStart"/>
            <w:r w:rsidRPr="002043D4">
              <w:rPr>
                <w:rFonts w:ascii="Calibri" w:hAnsi="Calibri" w:cs="Calibri"/>
                <w:bCs/>
                <w:color w:val="000000"/>
                <w:sz w:val="20"/>
                <w:szCs w:val="20"/>
              </w:rPr>
              <w:t>Կասկադ</w:t>
            </w:r>
            <w:proofErr w:type="spellEnd"/>
            <w:r w:rsidRPr="002043D4">
              <w:rPr>
                <w:rFonts w:ascii="Calibri" w:hAnsi="Calibri" w:cs="Calibri"/>
                <w:bCs/>
                <w:color w:val="000000"/>
                <w:sz w:val="20"/>
                <w:szCs w:val="20"/>
              </w:rPr>
              <w:t>)</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Խորենացի</w:t>
            </w:r>
            <w:proofErr w:type="spellEnd"/>
            <w:r w:rsidRPr="002043D4">
              <w:rPr>
                <w:rFonts w:ascii="Calibri" w:hAnsi="Calibri" w:cs="Calibri"/>
                <w:bCs/>
                <w:color w:val="000000"/>
                <w:sz w:val="20"/>
                <w:szCs w:val="20"/>
              </w:rPr>
              <w:t xml:space="preserve"> 25,27</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Խորենացի</w:t>
            </w:r>
            <w:proofErr w:type="spellEnd"/>
            <w:r w:rsidRPr="002043D4">
              <w:rPr>
                <w:rFonts w:ascii="Calibri" w:hAnsi="Calibri" w:cs="Calibri"/>
                <w:bCs/>
                <w:color w:val="000000"/>
                <w:sz w:val="20"/>
                <w:szCs w:val="20"/>
              </w:rPr>
              <w:t xml:space="preserve"> 27,29</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Մաշտոց</w:t>
            </w:r>
            <w:proofErr w:type="spellEnd"/>
            <w:r w:rsidRPr="002043D4">
              <w:rPr>
                <w:rFonts w:ascii="Calibri" w:hAnsi="Calibri" w:cs="Calibri"/>
                <w:bCs/>
                <w:color w:val="000000"/>
                <w:sz w:val="20"/>
                <w:szCs w:val="20"/>
              </w:rPr>
              <w:t xml:space="preserve"> 5 </w:t>
            </w:r>
            <w:r w:rsidRPr="00205B56">
              <w:rPr>
                <w:rFonts w:ascii="Calibri" w:hAnsi="Calibri" w:cs="Calibri"/>
                <w:bCs/>
                <w:color w:val="000000"/>
                <w:sz w:val="20"/>
                <w:szCs w:val="20"/>
              </w:rPr>
              <w:t>(</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Վարդանանց</w:t>
            </w:r>
            <w:proofErr w:type="spellEnd"/>
            <w:r w:rsidRPr="002043D4">
              <w:rPr>
                <w:rFonts w:ascii="Calibri" w:hAnsi="Calibri" w:cs="Calibri"/>
                <w:bCs/>
                <w:color w:val="000000"/>
                <w:sz w:val="20"/>
                <w:szCs w:val="20"/>
              </w:rPr>
              <w:t xml:space="preserve"> 28</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Նալբանդյան</w:t>
            </w:r>
            <w:proofErr w:type="spellEnd"/>
            <w:r w:rsidRPr="002043D4">
              <w:rPr>
                <w:rFonts w:ascii="Calibri" w:hAnsi="Calibri" w:cs="Calibri"/>
                <w:bCs/>
                <w:color w:val="000000"/>
                <w:sz w:val="20"/>
                <w:szCs w:val="20"/>
              </w:rPr>
              <w:t xml:space="preserve"> 50</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Չարենց</w:t>
            </w:r>
            <w:proofErr w:type="spellEnd"/>
            <w:r w:rsidRPr="002043D4">
              <w:rPr>
                <w:rFonts w:ascii="Calibri" w:hAnsi="Calibri" w:cs="Calibri"/>
                <w:bCs/>
                <w:color w:val="000000"/>
                <w:sz w:val="20"/>
                <w:szCs w:val="20"/>
              </w:rPr>
              <w:t xml:space="preserve"> 66</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Նար-Դոս</w:t>
            </w:r>
            <w:proofErr w:type="spellEnd"/>
            <w:r w:rsidRPr="002043D4">
              <w:rPr>
                <w:rFonts w:ascii="Calibri" w:hAnsi="Calibri" w:cs="Calibri"/>
                <w:bCs/>
                <w:color w:val="000000"/>
                <w:sz w:val="20"/>
                <w:szCs w:val="20"/>
              </w:rPr>
              <w:t xml:space="preserve"> 73ա</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Աղայան</w:t>
            </w:r>
            <w:proofErr w:type="spellEnd"/>
            <w:r w:rsidRPr="002043D4">
              <w:rPr>
                <w:rFonts w:ascii="Calibri" w:hAnsi="Calibri" w:cs="Calibri"/>
                <w:bCs/>
                <w:color w:val="000000"/>
                <w:sz w:val="20"/>
                <w:szCs w:val="20"/>
              </w:rPr>
              <w:t xml:space="preserve"> 9</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Աբովյան</w:t>
            </w:r>
            <w:proofErr w:type="spellEnd"/>
            <w:r w:rsidRPr="002043D4">
              <w:rPr>
                <w:rFonts w:ascii="Calibri" w:hAnsi="Calibri" w:cs="Calibri"/>
                <w:bCs/>
                <w:color w:val="000000"/>
                <w:sz w:val="20"/>
                <w:szCs w:val="20"/>
              </w:rPr>
              <w:t xml:space="preserve"> 34ա</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color w:val="000000"/>
                <w:sz w:val="20"/>
                <w:szCs w:val="20"/>
              </w:rPr>
              <w:t>Նար-Դոս</w:t>
            </w:r>
            <w:proofErr w:type="spellEnd"/>
            <w:r w:rsidRPr="002043D4">
              <w:rPr>
                <w:rFonts w:ascii="Calibri" w:hAnsi="Calibri" w:cs="Calibri"/>
                <w:bCs/>
                <w:color w:val="000000"/>
                <w:sz w:val="20"/>
                <w:szCs w:val="20"/>
              </w:rPr>
              <w:t xml:space="preserve"> 75</w:t>
            </w:r>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sz w:val="20"/>
                <w:szCs w:val="20"/>
              </w:rPr>
              <w:t>Նալբանդյան</w:t>
            </w:r>
            <w:proofErr w:type="spellEnd"/>
            <w:r w:rsidRPr="002043D4">
              <w:rPr>
                <w:rFonts w:ascii="Calibri" w:hAnsi="Calibri" w:cs="Calibri"/>
                <w:bCs/>
                <w:sz w:val="20"/>
                <w:szCs w:val="20"/>
              </w:rPr>
              <w:t xml:space="preserve"> 25 ա</w:t>
            </w:r>
            <w:r w:rsidRPr="00205B56">
              <w:rPr>
                <w:rFonts w:ascii="Calibri" w:hAnsi="Calibri" w:cs="Calibri"/>
                <w:bCs/>
                <w:sz w:val="20"/>
                <w:szCs w:val="20"/>
              </w:rPr>
              <w:t xml:space="preserve"> </w:t>
            </w:r>
            <w:r w:rsidRPr="00205B56">
              <w:rPr>
                <w:rFonts w:ascii="Calibri" w:hAnsi="Calibri" w:cs="Calibri"/>
                <w:bCs/>
                <w:color w:val="000000"/>
                <w:sz w:val="20"/>
                <w:szCs w:val="20"/>
              </w:rPr>
              <w:t>(</w:t>
            </w:r>
            <w:proofErr w:type="spellStart"/>
            <w:r w:rsidRPr="00205B56">
              <w:rPr>
                <w:rFonts w:ascii="Calibri" w:hAnsi="Calibri" w:cs="Calibri"/>
                <w:bCs/>
                <w:color w:val="000000"/>
                <w:sz w:val="20"/>
                <w:szCs w:val="20"/>
              </w:rPr>
              <w:t>Ֆուտբոլի</w:t>
            </w:r>
            <w:proofErr w:type="spellEnd"/>
            <w:r w:rsidRPr="00205B56">
              <w:rPr>
                <w:rFonts w:ascii="Calibri" w:hAnsi="Calibri" w:cs="Calibri"/>
                <w:bCs/>
                <w:color w:val="000000"/>
                <w:sz w:val="20"/>
                <w:szCs w:val="20"/>
              </w:rPr>
              <w:t xml:space="preserve"> </w:t>
            </w:r>
            <w:proofErr w:type="spellStart"/>
            <w:r w:rsidRPr="00205B56">
              <w:rPr>
                <w:rFonts w:ascii="Calibri" w:hAnsi="Calibri" w:cs="Calibri"/>
                <w:bCs/>
                <w:color w:val="000000"/>
                <w:sz w:val="20"/>
                <w:szCs w:val="20"/>
              </w:rPr>
              <w:t>դաշտեր</w:t>
            </w:r>
            <w:proofErr w:type="spellEnd"/>
            <w:r w:rsidRPr="00205B56">
              <w:rPr>
                <w:rFonts w:ascii="Calibri" w:hAnsi="Calibri" w:cs="Calibri"/>
                <w:bCs/>
                <w:color w:val="000000"/>
                <w:sz w:val="20"/>
                <w:szCs w:val="20"/>
              </w:rPr>
              <w:t xml:space="preserve">), </w:t>
            </w:r>
            <w:proofErr w:type="spellStart"/>
            <w:r w:rsidRPr="002043D4">
              <w:rPr>
                <w:rFonts w:ascii="Calibri" w:hAnsi="Calibri" w:cs="Calibri"/>
                <w:bCs/>
                <w:sz w:val="20"/>
                <w:szCs w:val="20"/>
              </w:rPr>
              <w:t>Նար-Դոս</w:t>
            </w:r>
            <w:proofErr w:type="spellEnd"/>
            <w:r w:rsidRPr="002043D4">
              <w:rPr>
                <w:rFonts w:ascii="Calibri" w:hAnsi="Calibri" w:cs="Calibri"/>
                <w:bCs/>
                <w:sz w:val="20"/>
                <w:szCs w:val="20"/>
              </w:rPr>
              <w:t xml:space="preserve"> 4</w:t>
            </w:r>
            <w:r w:rsidRPr="00205B56">
              <w:rPr>
                <w:rFonts w:ascii="Calibri" w:hAnsi="Calibri" w:cs="Calibri"/>
                <w:bCs/>
                <w:sz w:val="20"/>
                <w:szCs w:val="20"/>
              </w:rPr>
              <w:t xml:space="preserve">, </w:t>
            </w:r>
            <w:proofErr w:type="spellStart"/>
            <w:r w:rsidRPr="002043D4">
              <w:rPr>
                <w:rFonts w:ascii="Calibri" w:hAnsi="Calibri" w:cs="Calibri"/>
                <w:bCs/>
                <w:sz w:val="20"/>
                <w:szCs w:val="20"/>
              </w:rPr>
              <w:t>Եր.Քեչար</w:t>
            </w:r>
            <w:proofErr w:type="spellEnd"/>
            <w:r w:rsidRPr="002043D4">
              <w:rPr>
                <w:rFonts w:ascii="Calibri" w:hAnsi="Calibri" w:cs="Calibri"/>
                <w:bCs/>
                <w:sz w:val="20"/>
                <w:szCs w:val="20"/>
              </w:rPr>
              <w:t xml:space="preserve"> 15</w:t>
            </w:r>
            <w:r w:rsidRPr="00205B56">
              <w:rPr>
                <w:rFonts w:ascii="Calibri" w:hAnsi="Calibri" w:cs="Calibri"/>
                <w:bCs/>
                <w:sz w:val="20"/>
                <w:szCs w:val="20"/>
              </w:rPr>
              <w:t xml:space="preserve">, </w:t>
            </w:r>
            <w:proofErr w:type="spellStart"/>
            <w:r w:rsidRPr="002043D4">
              <w:rPr>
                <w:rFonts w:ascii="Calibri" w:hAnsi="Calibri" w:cs="Calibri"/>
                <w:bCs/>
                <w:sz w:val="20"/>
                <w:szCs w:val="20"/>
              </w:rPr>
              <w:t>Քաջազնունի</w:t>
            </w:r>
            <w:proofErr w:type="spellEnd"/>
            <w:r w:rsidRPr="002043D4">
              <w:rPr>
                <w:rFonts w:ascii="Calibri" w:hAnsi="Calibri" w:cs="Calibri"/>
                <w:bCs/>
                <w:sz w:val="20"/>
                <w:szCs w:val="20"/>
              </w:rPr>
              <w:t xml:space="preserve"> 11</w:t>
            </w:r>
            <w:r w:rsidRPr="00205B56">
              <w:rPr>
                <w:rFonts w:ascii="Calibri" w:hAnsi="Calibri" w:cs="Calibri"/>
                <w:bCs/>
                <w:sz w:val="20"/>
                <w:szCs w:val="20"/>
              </w:rPr>
              <w:t xml:space="preserve">, </w:t>
            </w:r>
            <w:proofErr w:type="spellStart"/>
            <w:r w:rsidRPr="002043D4">
              <w:rPr>
                <w:rFonts w:ascii="Calibri" w:hAnsi="Calibri" w:cs="Calibri"/>
                <w:bCs/>
                <w:sz w:val="20"/>
                <w:szCs w:val="20"/>
              </w:rPr>
              <w:t>Կիլիկիա</w:t>
            </w:r>
            <w:proofErr w:type="spellEnd"/>
            <w:r w:rsidRPr="002043D4">
              <w:rPr>
                <w:rFonts w:ascii="Calibri" w:hAnsi="Calibri" w:cs="Calibri"/>
                <w:bCs/>
                <w:sz w:val="20"/>
                <w:szCs w:val="20"/>
              </w:rPr>
              <w:t xml:space="preserve"> - </w:t>
            </w:r>
            <w:proofErr w:type="spellStart"/>
            <w:r w:rsidRPr="002043D4">
              <w:rPr>
                <w:rFonts w:ascii="Calibri" w:hAnsi="Calibri" w:cs="Calibri"/>
                <w:bCs/>
                <w:sz w:val="20"/>
                <w:szCs w:val="20"/>
              </w:rPr>
              <w:t>Համար</w:t>
            </w:r>
            <w:proofErr w:type="spellEnd"/>
            <w:r w:rsidRPr="002043D4">
              <w:rPr>
                <w:rFonts w:ascii="Calibri" w:hAnsi="Calibri" w:cs="Calibri"/>
                <w:bCs/>
                <w:sz w:val="20"/>
                <w:szCs w:val="20"/>
              </w:rPr>
              <w:t xml:space="preserve"> 80 </w:t>
            </w:r>
            <w:proofErr w:type="spellStart"/>
            <w:r w:rsidRPr="002043D4">
              <w:rPr>
                <w:rFonts w:ascii="Calibri" w:hAnsi="Calibri" w:cs="Calibri"/>
                <w:bCs/>
                <w:sz w:val="20"/>
                <w:szCs w:val="20"/>
              </w:rPr>
              <w:t>Դպրոց</w:t>
            </w:r>
            <w:proofErr w:type="spellEnd"/>
            <w:r w:rsidRPr="00205B56">
              <w:rPr>
                <w:rFonts w:ascii="Calibri" w:hAnsi="Calibri" w:cs="Calibri"/>
                <w:bCs/>
                <w:sz w:val="20"/>
                <w:szCs w:val="20"/>
              </w:rPr>
              <w:t xml:space="preserve">, </w:t>
            </w:r>
            <w:proofErr w:type="spellStart"/>
            <w:r w:rsidRPr="002043D4">
              <w:rPr>
                <w:rFonts w:ascii="Calibri" w:hAnsi="Calibri" w:cs="Calibri"/>
                <w:bCs/>
                <w:sz w:val="20"/>
                <w:szCs w:val="20"/>
              </w:rPr>
              <w:t>Չարենց</w:t>
            </w:r>
            <w:proofErr w:type="spellEnd"/>
            <w:r w:rsidRPr="002043D4">
              <w:rPr>
                <w:rFonts w:ascii="Calibri" w:hAnsi="Calibri" w:cs="Calibri"/>
                <w:bCs/>
                <w:sz w:val="20"/>
                <w:szCs w:val="20"/>
              </w:rPr>
              <w:t xml:space="preserve"> 75 - </w:t>
            </w:r>
            <w:proofErr w:type="spellStart"/>
            <w:r w:rsidRPr="002043D4">
              <w:rPr>
                <w:rFonts w:ascii="Calibri" w:hAnsi="Calibri" w:cs="Calibri"/>
                <w:bCs/>
                <w:sz w:val="20"/>
                <w:szCs w:val="20"/>
              </w:rPr>
              <w:t>Համար</w:t>
            </w:r>
            <w:proofErr w:type="spellEnd"/>
            <w:r w:rsidRPr="002043D4">
              <w:rPr>
                <w:rFonts w:ascii="Calibri" w:hAnsi="Calibri" w:cs="Calibri"/>
                <w:bCs/>
                <w:sz w:val="20"/>
                <w:szCs w:val="20"/>
              </w:rPr>
              <w:t xml:space="preserve"> 10 </w:t>
            </w:r>
            <w:proofErr w:type="spellStart"/>
            <w:r w:rsidRPr="002043D4">
              <w:rPr>
                <w:rFonts w:ascii="Calibri" w:hAnsi="Calibri" w:cs="Calibri"/>
                <w:bCs/>
                <w:sz w:val="20"/>
                <w:szCs w:val="20"/>
              </w:rPr>
              <w:t>Դպրոց</w:t>
            </w:r>
            <w:proofErr w:type="spellEnd"/>
            <w:r w:rsidRPr="00205B56">
              <w:rPr>
                <w:rFonts w:ascii="Calibri" w:hAnsi="Calibri" w:cs="Calibri"/>
                <w:bCs/>
                <w:sz w:val="20"/>
                <w:szCs w:val="20"/>
              </w:rPr>
              <w:t xml:space="preserve">, </w:t>
            </w:r>
            <w:proofErr w:type="spellStart"/>
            <w:r w:rsidRPr="002043D4">
              <w:rPr>
                <w:rFonts w:ascii="Calibri" w:hAnsi="Calibri" w:cs="Calibri"/>
                <w:bCs/>
                <w:sz w:val="20"/>
                <w:szCs w:val="20"/>
              </w:rPr>
              <w:t>Պարոնյան</w:t>
            </w:r>
            <w:proofErr w:type="spellEnd"/>
            <w:r w:rsidRPr="002043D4">
              <w:rPr>
                <w:rFonts w:ascii="Calibri" w:hAnsi="Calibri" w:cs="Calibri"/>
                <w:bCs/>
                <w:sz w:val="20"/>
                <w:szCs w:val="20"/>
              </w:rPr>
              <w:t xml:space="preserve"> 4ա</w:t>
            </w:r>
            <w:r w:rsidRPr="00205B56">
              <w:rPr>
                <w:rFonts w:ascii="Calibri" w:hAnsi="Calibri" w:cs="Calibri"/>
                <w:bCs/>
                <w:sz w:val="20"/>
                <w:szCs w:val="20"/>
              </w:rPr>
              <w:t xml:space="preserve">, </w:t>
            </w:r>
            <w:proofErr w:type="spellStart"/>
            <w:r w:rsidRPr="002043D4">
              <w:rPr>
                <w:rFonts w:ascii="Calibri" w:hAnsi="Calibri" w:cs="Calibri"/>
                <w:bCs/>
                <w:sz w:val="20"/>
                <w:szCs w:val="20"/>
              </w:rPr>
              <w:t>Հերացի</w:t>
            </w:r>
            <w:proofErr w:type="spellEnd"/>
            <w:r w:rsidRPr="002043D4">
              <w:rPr>
                <w:rFonts w:ascii="Calibri" w:hAnsi="Calibri" w:cs="Calibri"/>
                <w:bCs/>
                <w:sz w:val="20"/>
                <w:szCs w:val="20"/>
              </w:rPr>
              <w:t xml:space="preserve"> 18</w:t>
            </w:r>
            <w:r w:rsidRPr="00205B56">
              <w:rPr>
                <w:rFonts w:ascii="Calibri" w:hAnsi="Calibri" w:cs="Calibri"/>
                <w:bCs/>
                <w:sz w:val="20"/>
                <w:szCs w:val="20"/>
              </w:rPr>
              <w:t xml:space="preserve">, </w:t>
            </w:r>
            <w:proofErr w:type="spellStart"/>
            <w:r w:rsidRPr="002043D4">
              <w:rPr>
                <w:rFonts w:ascii="Calibri" w:hAnsi="Calibri" w:cs="Calibri"/>
                <w:bCs/>
                <w:sz w:val="20"/>
                <w:szCs w:val="20"/>
              </w:rPr>
              <w:t>Հերացի</w:t>
            </w:r>
            <w:proofErr w:type="spellEnd"/>
            <w:r w:rsidRPr="002043D4">
              <w:rPr>
                <w:rFonts w:ascii="Calibri" w:hAnsi="Calibri" w:cs="Calibri"/>
                <w:bCs/>
                <w:sz w:val="20"/>
                <w:szCs w:val="20"/>
              </w:rPr>
              <w:t xml:space="preserve"> 20</w:t>
            </w:r>
            <w:r w:rsidRPr="00205B56">
              <w:rPr>
                <w:rFonts w:ascii="Calibri" w:hAnsi="Calibri" w:cs="Calibri"/>
                <w:bCs/>
                <w:sz w:val="20"/>
                <w:szCs w:val="20"/>
              </w:rPr>
              <w:t xml:space="preserve">, </w:t>
            </w:r>
            <w:proofErr w:type="spellStart"/>
            <w:r w:rsidRPr="002043D4">
              <w:rPr>
                <w:rFonts w:ascii="Calibri" w:hAnsi="Calibri" w:cs="Calibri"/>
                <w:bCs/>
                <w:sz w:val="20"/>
                <w:szCs w:val="20"/>
              </w:rPr>
              <w:t>Դեմիրճյան</w:t>
            </w:r>
            <w:proofErr w:type="spellEnd"/>
            <w:r w:rsidRPr="002043D4">
              <w:rPr>
                <w:rFonts w:ascii="Calibri" w:hAnsi="Calibri" w:cs="Calibri"/>
                <w:bCs/>
                <w:sz w:val="20"/>
                <w:szCs w:val="20"/>
              </w:rPr>
              <w:t xml:space="preserve"> 28</w:t>
            </w:r>
            <w:r w:rsidRPr="00205B56">
              <w:rPr>
                <w:rFonts w:ascii="Calibri" w:hAnsi="Calibri" w:cs="Calibri"/>
                <w:bCs/>
                <w:sz w:val="20"/>
                <w:szCs w:val="20"/>
              </w:rPr>
              <w:t xml:space="preserve">, </w:t>
            </w:r>
            <w:proofErr w:type="spellStart"/>
            <w:r w:rsidRPr="002043D4">
              <w:rPr>
                <w:rFonts w:ascii="Calibri" w:hAnsi="Calibri" w:cs="Calibri"/>
                <w:bCs/>
                <w:sz w:val="20"/>
                <w:szCs w:val="20"/>
              </w:rPr>
              <w:t>Հանրապետության</w:t>
            </w:r>
            <w:proofErr w:type="spellEnd"/>
            <w:r w:rsidRPr="002043D4">
              <w:rPr>
                <w:rFonts w:ascii="Calibri" w:hAnsi="Calibri" w:cs="Calibri"/>
                <w:bCs/>
                <w:sz w:val="20"/>
                <w:szCs w:val="20"/>
              </w:rPr>
              <w:t xml:space="preserve"> 62</w:t>
            </w:r>
            <w:r w:rsidRPr="00205B56">
              <w:rPr>
                <w:rFonts w:ascii="Calibri" w:hAnsi="Calibri" w:cs="Calibri"/>
                <w:bCs/>
                <w:sz w:val="20"/>
                <w:szCs w:val="20"/>
              </w:rPr>
              <w:t xml:space="preserve">, </w:t>
            </w:r>
            <w:proofErr w:type="spellStart"/>
            <w:r w:rsidRPr="002043D4">
              <w:rPr>
                <w:rFonts w:ascii="Calibri" w:hAnsi="Calibri" w:cs="Calibri"/>
                <w:bCs/>
                <w:sz w:val="20"/>
                <w:szCs w:val="20"/>
              </w:rPr>
              <w:t>Պուշկինի</w:t>
            </w:r>
            <w:proofErr w:type="spellEnd"/>
            <w:r w:rsidRPr="002043D4">
              <w:rPr>
                <w:rFonts w:ascii="Calibri" w:hAnsi="Calibri" w:cs="Calibri"/>
                <w:bCs/>
                <w:sz w:val="20"/>
                <w:szCs w:val="20"/>
              </w:rPr>
              <w:t xml:space="preserve"> 43</w:t>
            </w:r>
            <w:r w:rsidRPr="00205B56">
              <w:rPr>
                <w:rFonts w:ascii="Calibri" w:hAnsi="Calibri" w:cs="Calibri"/>
                <w:bCs/>
                <w:sz w:val="20"/>
                <w:szCs w:val="20"/>
              </w:rPr>
              <w:t xml:space="preserve">, </w:t>
            </w:r>
            <w:proofErr w:type="spellStart"/>
            <w:r w:rsidRPr="002043D4">
              <w:rPr>
                <w:rFonts w:ascii="Calibri" w:hAnsi="Calibri" w:cs="Calibri"/>
                <w:bCs/>
                <w:sz w:val="20"/>
                <w:szCs w:val="20"/>
              </w:rPr>
              <w:t>Մաշտոց</w:t>
            </w:r>
            <w:proofErr w:type="spellEnd"/>
            <w:r w:rsidRPr="002043D4">
              <w:rPr>
                <w:rFonts w:ascii="Calibri" w:hAnsi="Calibri" w:cs="Calibri"/>
                <w:bCs/>
                <w:sz w:val="20"/>
                <w:szCs w:val="20"/>
              </w:rPr>
              <w:t xml:space="preserve"> 16</w:t>
            </w:r>
            <w:r w:rsidRPr="00205B56">
              <w:rPr>
                <w:rFonts w:ascii="Calibri" w:hAnsi="Calibri" w:cs="Calibri"/>
                <w:bCs/>
                <w:sz w:val="20"/>
                <w:szCs w:val="20"/>
              </w:rPr>
              <w:t xml:space="preserve">, </w:t>
            </w:r>
            <w:proofErr w:type="spellStart"/>
            <w:r w:rsidRPr="002043D4">
              <w:rPr>
                <w:rFonts w:ascii="Calibri" w:hAnsi="Calibri" w:cs="Calibri"/>
                <w:bCs/>
                <w:sz w:val="20"/>
                <w:szCs w:val="20"/>
              </w:rPr>
              <w:t>Քաջազնունի</w:t>
            </w:r>
            <w:proofErr w:type="spellEnd"/>
            <w:r w:rsidRPr="002043D4">
              <w:rPr>
                <w:rFonts w:ascii="Calibri" w:hAnsi="Calibri" w:cs="Calibri"/>
                <w:bCs/>
                <w:sz w:val="20"/>
                <w:szCs w:val="20"/>
              </w:rPr>
              <w:t xml:space="preserve"> 9</w:t>
            </w:r>
            <w:r w:rsidRPr="00205B56">
              <w:rPr>
                <w:rFonts w:ascii="Calibri" w:hAnsi="Calibri" w:cs="Calibri"/>
                <w:bCs/>
                <w:sz w:val="20"/>
                <w:szCs w:val="20"/>
              </w:rPr>
              <w:t xml:space="preserve">, </w:t>
            </w:r>
            <w:proofErr w:type="spellStart"/>
            <w:r w:rsidRPr="002043D4">
              <w:rPr>
                <w:rFonts w:ascii="Calibri" w:hAnsi="Calibri" w:cs="Calibri"/>
                <w:bCs/>
                <w:sz w:val="20"/>
                <w:szCs w:val="20"/>
              </w:rPr>
              <w:t>Միքայել</w:t>
            </w:r>
            <w:proofErr w:type="spellEnd"/>
            <w:r w:rsidRPr="002043D4">
              <w:rPr>
                <w:rFonts w:ascii="Calibri" w:hAnsi="Calibri" w:cs="Calibri"/>
                <w:bCs/>
                <w:sz w:val="20"/>
                <w:szCs w:val="20"/>
              </w:rPr>
              <w:t xml:space="preserve"> </w:t>
            </w:r>
            <w:proofErr w:type="spellStart"/>
            <w:r w:rsidRPr="002043D4">
              <w:rPr>
                <w:rFonts w:ascii="Calibri" w:hAnsi="Calibri" w:cs="Calibri"/>
                <w:bCs/>
                <w:sz w:val="20"/>
                <w:szCs w:val="20"/>
              </w:rPr>
              <w:t>Չայլախյան</w:t>
            </w:r>
            <w:proofErr w:type="spellEnd"/>
            <w:r w:rsidRPr="002043D4">
              <w:rPr>
                <w:rFonts w:ascii="Calibri" w:hAnsi="Calibri" w:cs="Calibri"/>
                <w:bCs/>
                <w:sz w:val="20"/>
                <w:szCs w:val="20"/>
              </w:rPr>
              <w:t xml:space="preserve"> 67</w:t>
            </w:r>
            <w:r>
              <w:rPr>
                <w:rFonts w:ascii="Calibri" w:hAnsi="Calibri" w:cs="Calibri"/>
                <w:bCs/>
                <w:sz w:val="20"/>
                <w:szCs w:val="20"/>
                <w:lang w:val="hy-AM"/>
              </w:rPr>
              <w:t>, Զաքյան 2 Բ</w:t>
            </w:r>
          </w:p>
        </w:tc>
      </w:tr>
    </w:tbl>
    <w:p w14:paraId="14FDBD34" w14:textId="77777777" w:rsidR="00F3375B" w:rsidRPr="009608D1" w:rsidRDefault="00F3375B" w:rsidP="00F3375B">
      <w:pPr>
        <w:jc w:val="center"/>
        <w:rPr>
          <w:rFonts w:ascii="GHEA Grapalat" w:hAnsi="GHEA Grapalat" w:cs="Sylfaen"/>
          <w:b/>
          <w:bCs/>
          <w:color w:val="000000"/>
          <w:sz w:val="20"/>
          <w:szCs w:val="20"/>
        </w:rPr>
      </w:pPr>
    </w:p>
    <w:p w14:paraId="10C61BE9" w14:textId="77777777" w:rsidR="00B40F29" w:rsidRDefault="00B40F29" w:rsidP="00F3375B">
      <w:pPr>
        <w:jc w:val="center"/>
        <w:rPr>
          <w:rFonts w:ascii="GHEA Grapalat" w:hAnsi="GHEA Grapalat" w:cs="Sylfaen"/>
          <w:b/>
          <w:bCs/>
          <w:color w:val="000000"/>
          <w:sz w:val="20"/>
          <w:szCs w:val="20"/>
          <w:lang w:val="hy-AM"/>
        </w:rPr>
      </w:pPr>
    </w:p>
    <w:p w14:paraId="224E6D47" w14:textId="77777777" w:rsidR="00B40F29" w:rsidRDefault="00B40F29" w:rsidP="00F3375B">
      <w:pPr>
        <w:jc w:val="center"/>
        <w:rPr>
          <w:rFonts w:ascii="GHEA Grapalat" w:hAnsi="GHEA Grapalat" w:cs="Sylfaen"/>
          <w:b/>
          <w:bCs/>
          <w:color w:val="000000"/>
          <w:sz w:val="20"/>
          <w:szCs w:val="20"/>
          <w:lang w:val="hy-AM"/>
        </w:rPr>
      </w:pPr>
    </w:p>
    <w:p w14:paraId="77810C76" w14:textId="77777777" w:rsidR="005E366B" w:rsidRPr="008B6523" w:rsidRDefault="005E366B" w:rsidP="00F02279">
      <w:pPr>
        <w:jc w:val="center"/>
        <w:rPr>
          <w:rFonts w:ascii="GHEA Grapalat" w:hAnsi="GHEA Grapalat" w:cs="Sylfaen"/>
          <w:b/>
          <w:sz w:val="20"/>
          <w:szCs w:val="20"/>
          <w:lang w:val="hy-AM"/>
        </w:rPr>
      </w:pPr>
    </w:p>
    <w:p w14:paraId="1C700B06" w14:textId="77777777" w:rsidR="00F02279" w:rsidRPr="008B6523" w:rsidRDefault="00F02279" w:rsidP="00F02279">
      <w:pPr>
        <w:ind w:firstLine="567"/>
        <w:jc w:val="right"/>
        <w:rPr>
          <w:rFonts w:ascii="GHEA Grapalat" w:hAnsi="GHEA Grapalat"/>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8B6523" w14:paraId="0B2063E4" w14:textId="77777777" w:rsidTr="00545BDE">
        <w:trPr>
          <w:jc w:val="center"/>
        </w:trPr>
        <w:tc>
          <w:tcPr>
            <w:tcW w:w="4536" w:type="dxa"/>
          </w:tcPr>
          <w:p w14:paraId="1163B5E1" w14:textId="77777777" w:rsidR="00F02279" w:rsidRPr="008B6523" w:rsidRDefault="00F02279" w:rsidP="00545BDE">
            <w:pPr>
              <w:spacing w:line="360" w:lineRule="auto"/>
              <w:jc w:val="center"/>
              <w:rPr>
                <w:rFonts w:ascii="GHEA Grapalat" w:hAnsi="GHEA Grapalat" w:cs="Sylfaen"/>
                <w:b/>
                <w:bCs/>
                <w:sz w:val="20"/>
                <w:szCs w:val="20"/>
                <w:lang w:val="nb-NO"/>
              </w:rPr>
            </w:pPr>
            <w:r w:rsidRPr="008B6523">
              <w:rPr>
                <w:rFonts w:ascii="GHEA Grapalat" w:hAnsi="GHEA Grapalat" w:cs="Sylfaen"/>
                <w:b/>
                <w:bCs/>
                <w:sz w:val="20"/>
                <w:szCs w:val="20"/>
                <w:lang w:val="nb-NO"/>
              </w:rPr>
              <w:t>ՊԱՏՎԻՐԱՏՈՒ</w:t>
            </w:r>
          </w:p>
          <w:p w14:paraId="39454444" w14:textId="77777777" w:rsidR="00F02279" w:rsidRPr="008B6523" w:rsidRDefault="00F02279" w:rsidP="00545BDE">
            <w:pPr>
              <w:rPr>
                <w:rFonts w:ascii="GHEA Grapalat" w:hAnsi="GHEA Grapalat"/>
                <w:sz w:val="20"/>
                <w:szCs w:val="20"/>
                <w:lang w:val="ru-RU"/>
              </w:rPr>
            </w:pPr>
          </w:p>
          <w:p w14:paraId="351CA5F6"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2717A1C4"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50A5960C"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c>
          <w:tcPr>
            <w:tcW w:w="760" w:type="dxa"/>
          </w:tcPr>
          <w:p w14:paraId="7B7A2CE3" w14:textId="77777777" w:rsidR="00F02279" w:rsidRPr="008B6523" w:rsidRDefault="00F02279" w:rsidP="00545BDE">
            <w:pPr>
              <w:spacing w:line="360" w:lineRule="auto"/>
              <w:jc w:val="center"/>
              <w:rPr>
                <w:rFonts w:ascii="GHEA Grapalat" w:hAnsi="GHEA Grapalat"/>
                <w:sz w:val="20"/>
                <w:szCs w:val="20"/>
                <w:lang w:val="ru-RU"/>
              </w:rPr>
            </w:pPr>
          </w:p>
        </w:tc>
        <w:tc>
          <w:tcPr>
            <w:tcW w:w="4343" w:type="dxa"/>
          </w:tcPr>
          <w:p w14:paraId="1918FB33" w14:textId="77777777" w:rsidR="00F02279" w:rsidRPr="008B6523" w:rsidRDefault="00F02279" w:rsidP="00545BDE">
            <w:pPr>
              <w:spacing w:line="360" w:lineRule="auto"/>
              <w:jc w:val="center"/>
              <w:rPr>
                <w:rFonts w:ascii="GHEA Grapalat" w:hAnsi="GHEA Grapalat" w:cs="Sylfaen"/>
                <w:b/>
                <w:bCs/>
                <w:sz w:val="20"/>
                <w:szCs w:val="20"/>
                <w:lang w:val="ru-RU"/>
              </w:rPr>
            </w:pPr>
            <w:r w:rsidRPr="008B6523">
              <w:rPr>
                <w:rFonts w:ascii="GHEA Grapalat" w:hAnsi="GHEA Grapalat" w:cs="Sylfaen"/>
                <w:b/>
                <w:bCs/>
                <w:sz w:val="20"/>
                <w:szCs w:val="20"/>
                <w:lang w:val="pt-BR"/>
              </w:rPr>
              <w:t>ԿԱՊԱԼԱՌՈՒ</w:t>
            </w:r>
          </w:p>
          <w:p w14:paraId="6E699B62" w14:textId="77777777" w:rsidR="00F02279" w:rsidRPr="008B6523" w:rsidRDefault="00F02279" w:rsidP="00545BDE">
            <w:pPr>
              <w:jc w:val="center"/>
              <w:rPr>
                <w:rFonts w:ascii="GHEA Grapalat" w:hAnsi="GHEA Grapalat"/>
                <w:sz w:val="20"/>
                <w:szCs w:val="20"/>
                <w:lang w:val="ru-RU"/>
              </w:rPr>
            </w:pPr>
          </w:p>
          <w:p w14:paraId="58EACC11"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42A39D83"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19DE95AA"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3B9D82C8" w14:textId="36F33022" w:rsidR="00640081" w:rsidRDefault="00640081" w:rsidP="00F02279">
      <w:pPr>
        <w:ind w:firstLine="567"/>
        <w:jc w:val="right"/>
        <w:rPr>
          <w:rFonts w:ascii="GHEA Grapalat" w:hAnsi="GHEA Grapalat" w:cs="Sylfaen"/>
          <w:i/>
          <w:sz w:val="20"/>
          <w:szCs w:val="20"/>
          <w:lang w:val="pt-BR"/>
        </w:rPr>
      </w:pPr>
    </w:p>
    <w:p w14:paraId="2A8A5AA0" w14:textId="18C3708A" w:rsidR="00AF4E29" w:rsidRDefault="00AF4E29" w:rsidP="00F02279">
      <w:pPr>
        <w:ind w:firstLine="567"/>
        <w:jc w:val="right"/>
        <w:rPr>
          <w:rFonts w:ascii="GHEA Grapalat" w:hAnsi="GHEA Grapalat" w:cs="Sylfaen"/>
          <w:i/>
          <w:sz w:val="20"/>
          <w:szCs w:val="20"/>
          <w:lang w:val="pt-BR"/>
        </w:rPr>
      </w:pPr>
    </w:p>
    <w:p w14:paraId="1CC10B64" w14:textId="34DECA14" w:rsidR="00AF4E29" w:rsidRDefault="00AF4E29" w:rsidP="00F02279">
      <w:pPr>
        <w:ind w:firstLine="567"/>
        <w:jc w:val="right"/>
        <w:rPr>
          <w:rFonts w:ascii="GHEA Grapalat" w:hAnsi="GHEA Grapalat" w:cs="Sylfaen"/>
          <w:i/>
          <w:sz w:val="20"/>
          <w:szCs w:val="20"/>
          <w:lang w:val="pt-BR"/>
        </w:rPr>
      </w:pPr>
    </w:p>
    <w:p w14:paraId="75713C71" w14:textId="77777777" w:rsidR="000778C8" w:rsidRDefault="000778C8" w:rsidP="00F02279">
      <w:pPr>
        <w:ind w:firstLine="567"/>
        <w:jc w:val="right"/>
        <w:rPr>
          <w:rFonts w:ascii="GHEA Grapalat" w:hAnsi="GHEA Grapalat" w:cs="Sylfaen"/>
          <w:i/>
          <w:sz w:val="20"/>
          <w:szCs w:val="20"/>
          <w:lang w:val="pt-BR"/>
        </w:rPr>
      </w:pPr>
    </w:p>
    <w:p w14:paraId="7911E4E1" w14:textId="77777777" w:rsidR="000778C8" w:rsidRDefault="000778C8" w:rsidP="00F02279">
      <w:pPr>
        <w:ind w:firstLine="567"/>
        <w:jc w:val="right"/>
        <w:rPr>
          <w:rFonts w:ascii="GHEA Grapalat" w:hAnsi="GHEA Grapalat" w:cs="Sylfaen"/>
          <w:i/>
          <w:sz w:val="20"/>
          <w:szCs w:val="20"/>
          <w:lang w:val="pt-BR"/>
        </w:rPr>
      </w:pPr>
    </w:p>
    <w:p w14:paraId="47A2B1AE" w14:textId="77777777" w:rsidR="000778C8" w:rsidRDefault="000778C8" w:rsidP="00F02279">
      <w:pPr>
        <w:ind w:firstLine="567"/>
        <w:jc w:val="right"/>
        <w:rPr>
          <w:rFonts w:ascii="GHEA Grapalat" w:hAnsi="GHEA Grapalat" w:cs="Sylfaen"/>
          <w:i/>
          <w:sz w:val="20"/>
          <w:szCs w:val="20"/>
          <w:lang w:val="pt-BR"/>
        </w:rPr>
      </w:pPr>
    </w:p>
    <w:p w14:paraId="4DCD7FC3" w14:textId="77777777" w:rsidR="00070434" w:rsidRDefault="00070434" w:rsidP="00F02279">
      <w:pPr>
        <w:ind w:firstLine="567"/>
        <w:jc w:val="right"/>
        <w:rPr>
          <w:rFonts w:ascii="GHEA Grapalat" w:hAnsi="GHEA Grapalat" w:cs="Sylfaen"/>
          <w:i/>
          <w:sz w:val="20"/>
          <w:szCs w:val="20"/>
          <w:lang w:val="pt-BR"/>
        </w:rPr>
      </w:pPr>
    </w:p>
    <w:p w14:paraId="3663CB76" w14:textId="77777777" w:rsidR="006B14BD" w:rsidRDefault="006B14BD" w:rsidP="00F02279">
      <w:pPr>
        <w:ind w:firstLine="567"/>
        <w:jc w:val="right"/>
        <w:rPr>
          <w:rFonts w:ascii="GHEA Grapalat" w:hAnsi="GHEA Grapalat" w:cs="Sylfaen"/>
          <w:i/>
          <w:sz w:val="20"/>
          <w:szCs w:val="20"/>
          <w:lang w:val="pt-BR"/>
        </w:rPr>
      </w:pPr>
    </w:p>
    <w:p w14:paraId="54C26FC0" w14:textId="77777777" w:rsidR="006B14BD" w:rsidRDefault="006B14BD" w:rsidP="00F02279">
      <w:pPr>
        <w:ind w:firstLine="567"/>
        <w:jc w:val="right"/>
        <w:rPr>
          <w:rFonts w:ascii="GHEA Grapalat" w:hAnsi="GHEA Grapalat" w:cs="Sylfaen"/>
          <w:i/>
          <w:sz w:val="20"/>
          <w:szCs w:val="20"/>
          <w:lang w:val="pt-BR"/>
        </w:rPr>
      </w:pPr>
    </w:p>
    <w:p w14:paraId="4CB4BAF2" w14:textId="77777777" w:rsidR="00826BD0" w:rsidRDefault="00826BD0" w:rsidP="00F02279">
      <w:pPr>
        <w:ind w:firstLine="567"/>
        <w:jc w:val="right"/>
        <w:rPr>
          <w:rFonts w:ascii="GHEA Grapalat" w:hAnsi="GHEA Grapalat" w:cs="Sylfaen"/>
          <w:i/>
          <w:sz w:val="20"/>
          <w:szCs w:val="20"/>
          <w:lang w:val="pt-BR"/>
        </w:rPr>
      </w:pPr>
    </w:p>
    <w:p w14:paraId="338470EA" w14:textId="77777777" w:rsidR="00826BD0" w:rsidRDefault="00826BD0" w:rsidP="00F02279">
      <w:pPr>
        <w:ind w:firstLine="567"/>
        <w:jc w:val="right"/>
        <w:rPr>
          <w:rFonts w:ascii="GHEA Grapalat" w:hAnsi="GHEA Grapalat" w:cs="Sylfaen"/>
          <w:i/>
          <w:sz w:val="20"/>
          <w:szCs w:val="20"/>
          <w:lang w:val="pt-BR"/>
        </w:rPr>
      </w:pPr>
    </w:p>
    <w:p w14:paraId="1D252D39" w14:textId="4C74AFA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0FE65285" w14:textId="77777777" w:rsidR="00F02279" w:rsidRDefault="00F02279" w:rsidP="00F02279">
      <w:pPr>
        <w:keepNext/>
        <w:jc w:val="both"/>
        <w:outlineLvl w:val="3"/>
        <w:rPr>
          <w:rFonts w:ascii="GHEA Grapalat" w:hAnsi="GHEA Grapalat"/>
          <w:i/>
          <w:sz w:val="32"/>
          <w:lang w:val="pt-BR"/>
        </w:rPr>
      </w:pPr>
    </w:p>
    <w:tbl>
      <w:tblPr>
        <w:tblpPr w:leftFromText="180" w:rightFromText="180" w:vertAnchor="text" w:horzAnchor="margin" w:tblpXSpec="center" w:tblpY="582"/>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3264"/>
        <w:gridCol w:w="2970"/>
      </w:tblGrid>
      <w:tr w:rsidR="00AE1F6B" w:rsidRPr="006A567E" w14:paraId="6BD72C6B" w14:textId="77777777" w:rsidTr="00394FE9">
        <w:trPr>
          <w:trHeight w:val="701"/>
        </w:trPr>
        <w:tc>
          <w:tcPr>
            <w:tcW w:w="648" w:type="dxa"/>
            <w:vMerge w:val="restart"/>
            <w:vAlign w:val="center"/>
            <w:hideMark/>
          </w:tcPr>
          <w:p w14:paraId="55C63E4E" w14:textId="4F663C32" w:rsidR="00AE1F6B" w:rsidRPr="006B14BD" w:rsidRDefault="00AE1F6B" w:rsidP="004D4EA6">
            <w:pPr>
              <w:jc w:val="center"/>
              <w:rPr>
                <w:rFonts w:ascii="GHEA Grapalat" w:hAnsi="GHEA Grapalat"/>
                <w:color w:val="000000"/>
                <w:sz w:val="20"/>
                <w:szCs w:val="20"/>
                <w:lang w:val="es-ES"/>
              </w:rPr>
            </w:pPr>
            <w:r w:rsidRPr="006B14BD">
              <w:rPr>
                <w:rFonts w:ascii="GHEA Grapalat" w:hAnsi="GHEA Grapalat"/>
                <w:color w:val="000000"/>
                <w:sz w:val="20"/>
                <w:szCs w:val="20"/>
                <w:lang w:val="es-ES"/>
              </w:rPr>
              <w:t>չ/հ</w:t>
            </w:r>
          </w:p>
        </w:tc>
        <w:tc>
          <w:tcPr>
            <w:tcW w:w="3463" w:type="dxa"/>
            <w:vMerge w:val="restart"/>
            <w:vAlign w:val="center"/>
            <w:hideMark/>
          </w:tcPr>
          <w:p w14:paraId="31510B3B"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Կապալառուի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կողմից</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կատարվելիք</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անվանումներ</w:t>
            </w:r>
            <w:proofErr w:type="spellEnd"/>
            <w:r w:rsidRPr="006B14BD">
              <w:rPr>
                <w:rFonts w:ascii="GHEA Grapalat" w:hAnsi="GHEA Grapalat"/>
                <w:color w:val="000000"/>
                <w:sz w:val="22"/>
                <w:szCs w:val="22"/>
                <w:lang w:val="es-ES"/>
              </w:rPr>
              <w:br/>
            </w:r>
          </w:p>
        </w:tc>
        <w:tc>
          <w:tcPr>
            <w:tcW w:w="6234" w:type="dxa"/>
            <w:gridSpan w:val="2"/>
            <w:vAlign w:val="center"/>
            <w:hideMark/>
          </w:tcPr>
          <w:p w14:paraId="0D28A88F"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կատարման</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ժամկետը</w:t>
            </w:r>
            <w:proofErr w:type="spellEnd"/>
            <w:r w:rsidRPr="006B14BD">
              <w:rPr>
                <w:rFonts w:ascii="GHEA Grapalat" w:hAnsi="GHEA Grapalat"/>
                <w:color w:val="000000"/>
                <w:sz w:val="22"/>
                <w:szCs w:val="22"/>
                <w:lang w:val="es-ES"/>
              </w:rPr>
              <w:br/>
            </w:r>
          </w:p>
        </w:tc>
      </w:tr>
      <w:tr w:rsidR="00AE1F6B" w:rsidRPr="006A567E" w14:paraId="61A26F94" w14:textId="77777777" w:rsidTr="00394FE9">
        <w:trPr>
          <w:trHeight w:val="494"/>
        </w:trPr>
        <w:tc>
          <w:tcPr>
            <w:tcW w:w="648" w:type="dxa"/>
            <w:vMerge/>
            <w:vAlign w:val="center"/>
            <w:hideMark/>
          </w:tcPr>
          <w:p w14:paraId="38D00719" w14:textId="77777777" w:rsidR="00AE1F6B" w:rsidRPr="006B14BD" w:rsidRDefault="00AE1F6B" w:rsidP="004D4EA6">
            <w:pPr>
              <w:rPr>
                <w:rFonts w:ascii="GHEA Grapalat" w:hAnsi="GHEA Grapalat"/>
                <w:color w:val="000000"/>
                <w:sz w:val="20"/>
                <w:szCs w:val="20"/>
                <w:lang w:val="es-ES"/>
              </w:rPr>
            </w:pPr>
          </w:p>
        </w:tc>
        <w:tc>
          <w:tcPr>
            <w:tcW w:w="3463" w:type="dxa"/>
            <w:vMerge/>
            <w:vAlign w:val="center"/>
            <w:hideMark/>
          </w:tcPr>
          <w:p w14:paraId="1FAD183C" w14:textId="77777777" w:rsidR="00AE1F6B" w:rsidRPr="006B14BD" w:rsidRDefault="00AE1F6B" w:rsidP="004D4EA6">
            <w:pPr>
              <w:rPr>
                <w:rFonts w:ascii="GHEA Grapalat" w:hAnsi="GHEA Grapalat"/>
                <w:color w:val="000000"/>
                <w:sz w:val="22"/>
                <w:szCs w:val="22"/>
                <w:lang w:val="es-ES"/>
              </w:rPr>
            </w:pPr>
          </w:p>
        </w:tc>
        <w:tc>
          <w:tcPr>
            <w:tcW w:w="3264" w:type="dxa"/>
            <w:vAlign w:val="center"/>
            <w:hideMark/>
          </w:tcPr>
          <w:p w14:paraId="4E877A95"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Սկիզբը</w:t>
            </w:r>
            <w:proofErr w:type="spellEnd"/>
          </w:p>
        </w:tc>
        <w:tc>
          <w:tcPr>
            <w:tcW w:w="2970" w:type="dxa"/>
            <w:vAlign w:val="center"/>
            <w:hideMark/>
          </w:tcPr>
          <w:p w14:paraId="3E76763A"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Ավարտը</w:t>
            </w:r>
            <w:proofErr w:type="spellEnd"/>
          </w:p>
        </w:tc>
      </w:tr>
      <w:tr w:rsidR="00AE1F6B" w:rsidRPr="008D3417" w14:paraId="06003AF8" w14:textId="77777777" w:rsidTr="00394FE9">
        <w:trPr>
          <w:trHeight w:val="1430"/>
        </w:trPr>
        <w:tc>
          <w:tcPr>
            <w:tcW w:w="648" w:type="dxa"/>
            <w:vAlign w:val="center"/>
          </w:tcPr>
          <w:p w14:paraId="2F9F58CF" w14:textId="77777777" w:rsidR="00AE1F6B" w:rsidRPr="006B14BD" w:rsidRDefault="00AE1F6B" w:rsidP="004D4EA6">
            <w:pPr>
              <w:jc w:val="center"/>
              <w:rPr>
                <w:rFonts w:ascii="GHEA Grapalat" w:hAnsi="GHEA Grapalat"/>
                <w:sz w:val="20"/>
                <w:szCs w:val="20"/>
                <w:lang w:val="hy-AM"/>
              </w:rPr>
            </w:pPr>
            <w:r w:rsidRPr="006B14BD">
              <w:rPr>
                <w:rFonts w:ascii="GHEA Grapalat" w:hAnsi="GHEA Grapalat"/>
                <w:sz w:val="20"/>
                <w:szCs w:val="20"/>
                <w:lang w:val="hy-AM"/>
              </w:rPr>
              <w:t>1</w:t>
            </w:r>
          </w:p>
        </w:tc>
        <w:tc>
          <w:tcPr>
            <w:tcW w:w="3463" w:type="dxa"/>
            <w:vAlign w:val="center"/>
          </w:tcPr>
          <w:p w14:paraId="0F1EC116" w14:textId="564EF6BE" w:rsidR="00AE1F6B" w:rsidRPr="006B14BD" w:rsidRDefault="00394FE9" w:rsidP="004D4EA6">
            <w:pPr>
              <w:jc w:val="center"/>
              <w:rPr>
                <w:rFonts w:ascii="GHEA Grapalat" w:hAnsi="GHEA Grapalat"/>
                <w:color w:val="FF0000"/>
                <w:sz w:val="22"/>
                <w:szCs w:val="22"/>
                <w:lang w:val="hy-AM"/>
              </w:rPr>
            </w:pPr>
            <w:r w:rsidRPr="002B67D0">
              <w:rPr>
                <w:rFonts w:ascii="GHEA Grapalat" w:hAnsi="GHEA Grapalat" w:cs="Sylfaen"/>
                <w:sz w:val="20"/>
                <w:szCs w:val="20"/>
                <w:lang w:val="pt-BR"/>
              </w:rPr>
              <w:t>Երևան քաղաքի Կենտրոն վարչական շրջանի բակերի ընթացիկ վերանորոգման աշխատանքներ</w:t>
            </w:r>
          </w:p>
        </w:tc>
        <w:tc>
          <w:tcPr>
            <w:tcW w:w="3264" w:type="dxa"/>
            <w:vAlign w:val="center"/>
          </w:tcPr>
          <w:p w14:paraId="29E23233" w14:textId="043F03A6" w:rsidR="00AE1F6B" w:rsidRPr="00394FE9" w:rsidRDefault="00826BD0" w:rsidP="004D4EA6">
            <w:pPr>
              <w:jc w:val="center"/>
              <w:rPr>
                <w:rFonts w:ascii="GHEA Grapalat" w:hAnsi="GHEA Grapalat" w:cs="Sylfaen"/>
                <w:sz w:val="20"/>
                <w:szCs w:val="20"/>
                <w:lang w:val="pt-BR"/>
              </w:rPr>
            </w:pPr>
            <w:r w:rsidRPr="00394FE9">
              <w:rPr>
                <w:rFonts w:ascii="GHEA Grapalat" w:hAnsi="GHEA Grapalat" w:cs="Sylfaen"/>
                <w:sz w:val="20"/>
                <w:szCs w:val="20"/>
                <w:lang w:val="pt-BR"/>
              </w:rPr>
              <w:t xml:space="preserve">Պայմանագրով նախատեսված շինարարական աշխատանքները սկսվում են՝ տեխնիկական հսկողության ծառայությունների մատուցման պայմանագիրը ուժի մեջ մտնելու օրվանից </w:t>
            </w:r>
            <w:r w:rsidRPr="00394FE9">
              <w:rPr>
                <w:rFonts w:ascii="GHEA Grapalat" w:hAnsi="GHEA Grapalat" w:cs="Sylfaen"/>
                <w:sz w:val="20"/>
                <w:szCs w:val="20"/>
                <w:lang w:val="pt-BR"/>
              </w:rPr>
              <w:br/>
            </w:r>
          </w:p>
        </w:tc>
        <w:tc>
          <w:tcPr>
            <w:tcW w:w="2970" w:type="dxa"/>
            <w:vAlign w:val="center"/>
          </w:tcPr>
          <w:p w14:paraId="65AC93C2" w14:textId="77777777" w:rsidR="00AE1F6B" w:rsidRPr="00394FE9" w:rsidRDefault="00AE1F6B" w:rsidP="004D4EA6">
            <w:pPr>
              <w:jc w:val="center"/>
              <w:rPr>
                <w:rFonts w:ascii="GHEA Grapalat" w:hAnsi="GHEA Grapalat" w:cs="Sylfaen"/>
                <w:sz w:val="20"/>
                <w:szCs w:val="20"/>
                <w:lang w:val="pt-BR"/>
              </w:rPr>
            </w:pPr>
          </w:p>
          <w:p w14:paraId="5895CDAD" w14:textId="47083FD9" w:rsidR="00AE1F6B" w:rsidRPr="00394FE9" w:rsidRDefault="00826BD0" w:rsidP="004D4EA6">
            <w:pPr>
              <w:jc w:val="center"/>
              <w:rPr>
                <w:rFonts w:ascii="GHEA Grapalat" w:hAnsi="GHEA Grapalat" w:cs="Sylfaen"/>
                <w:sz w:val="20"/>
                <w:szCs w:val="20"/>
                <w:lang w:val="pt-BR"/>
              </w:rPr>
            </w:pPr>
            <w:r w:rsidRPr="009C1948">
              <w:rPr>
                <w:rFonts w:ascii="GHEA Grapalat" w:hAnsi="GHEA Grapalat"/>
                <w:sz w:val="18"/>
                <w:szCs w:val="18"/>
                <w:lang w:val="hy-AM"/>
              </w:rPr>
              <w:t xml:space="preserve">մինչև </w:t>
            </w:r>
            <w:r>
              <w:rPr>
                <w:rFonts w:ascii="GHEA Grapalat" w:hAnsi="GHEA Grapalat"/>
                <w:sz w:val="18"/>
                <w:szCs w:val="18"/>
                <w:lang w:val="hy-AM"/>
              </w:rPr>
              <w:t>70 օրացուցային օրը ներառյալ</w:t>
            </w:r>
          </w:p>
        </w:tc>
      </w:tr>
    </w:tbl>
    <w:p w14:paraId="19D0C8F5" w14:textId="77777777" w:rsidR="00AE1F6B" w:rsidRDefault="00AE1F6B" w:rsidP="00F02279">
      <w:pPr>
        <w:keepNext/>
        <w:jc w:val="both"/>
        <w:outlineLvl w:val="3"/>
        <w:rPr>
          <w:rFonts w:ascii="GHEA Grapalat" w:hAnsi="GHEA Grapalat"/>
          <w:i/>
          <w:sz w:val="32"/>
          <w:lang w:val="pt-BR"/>
        </w:rPr>
      </w:pPr>
    </w:p>
    <w:p w14:paraId="75B6A412" w14:textId="77777777" w:rsidR="00AE1F6B" w:rsidRDefault="00AE1F6B" w:rsidP="00F02279">
      <w:pPr>
        <w:keepNext/>
        <w:jc w:val="both"/>
        <w:outlineLvl w:val="3"/>
        <w:rPr>
          <w:rFonts w:ascii="GHEA Grapalat" w:hAnsi="GHEA Grapalat"/>
          <w:i/>
          <w:sz w:val="32"/>
          <w:lang w:val="pt-BR"/>
        </w:rPr>
      </w:pPr>
    </w:p>
    <w:p w14:paraId="29EAAB5A" w14:textId="77777777" w:rsidR="00AE1F6B" w:rsidRPr="00FB1EC7" w:rsidRDefault="00AE1F6B"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72B2C392" w14:textId="77777777" w:rsidR="003D24BA" w:rsidRDefault="003D24BA" w:rsidP="00F02279">
      <w:pPr>
        <w:ind w:firstLine="567"/>
        <w:jc w:val="right"/>
        <w:rPr>
          <w:rFonts w:ascii="GHEA Grapalat" w:hAnsi="GHEA Grapalat" w:cs="Sylfaen"/>
          <w:i/>
          <w:sz w:val="20"/>
          <w:szCs w:val="20"/>
          <w:lang w:val="pt-BR"/>
        </w:rPr>
      </w:pPr>
    </w:p>
    <w:p w14:paraId="79D3F2A0" w14:textId="77777777" w:rsidR="006B14BD" w:rsidRDefault="006B14BD" w:rsidP="00F02279">
      <w:pPr>
        <w:ind w:firstLine="567"/>
        <w:jc w:val="right"/>
        <w:rPr>
          <w:rFonts w:ascii="GHEA Grapalat" w:hAnsi="GHEA Grapalat" w:cs="Sylfaen"/>
          <w:i/>
          <w:sz w:val="20"/>
          <w:szCs w:val="20"/>
          <w:lang w:val="pt-BR"/>
        </w:rPr>
      </w:pPr>
    </w:p>
    <w:p w14:paraId="22F6A4DB" w14:textId="77777777" w:rsidR="006B14BD" w:rsidRDefault="006B14BD" w:rsidP="00F02279">
      <w:pPr>
        <w:ind w:firstLine="567"/>
        <w:jc w:val="right"/>
        <w:rPr>
          <w:rFonts w:ascii="GHEA Grapalat" w:hAnsi="GHEA Grapalat" w:cs="Sylfaen"/>
          <w:i/>
          <w:sz w:val="20"/>
          <w:szCs w:val="20"/>
          <w:lang w:val="pt-BR"/>
        </w:rPr>
      </w:pPr>
    </w:p>
    <w:p w14:paraId="242153A8" w14:textId="77777777" w:rsidR="006B14BD" w:rsidRDefault="006B14BD" w:rsidP="00F02279">
      <w:pPr>
        <w:ind w:firstLine="567"/>
        <w:jc w:val="right"/>
        <w:rPr>
          <w:rFonts w:ascii="GHEA Grapalat" w:hAnsi="GHEA Grapalat" w:cs="Sylfaen"/>
          <w:i/>
          <w:sz w:val="20"/>
          <w:szCs w:val="20"/>
          <w:lang w:val="pt-BR"/>
        </w:rPr>
      </w:pPr>
    </w:p>
    <w:p w14:paraId="011763EA" w14:textId="77777777" w:rsidR="006B14BD" w:rsidRDefault="006B14BD" w:rsidP="00F02279">
      <w:pPr>
        <w:ind w:firstLine="567"/>
        <w:jc w:val="right"/>
        <w:rPr>
          <w:rFonts w:ascii="GHEA Grapalat" w:hAnsi="GHEA Grapalat" w:cs="Sylfaen"/>
          <w:i/>
          <w:sz w:val="20"/>
          <w:szCs w:val="20"/>
          <w:lang w:val="pt-BR"/>
        </w:rPr>
      </w:pPr>
    </w:p>
    <w:p w14:paraId="0DE5E2A8" w14:textId="77777777" w:rsidR="006B14BD" w:rsidRDefault="006B14BD" w:rsidP="00F02279">
      <w:pPr>
        <w:ind w:firstLine="567"/>
        <w:jc w:val="right"/>
        <w:rPr>
          <w:rFonts w:ascii="GHEA Grapalat" w:hAnsi="GHEA Grapalat" w:cs="Sylfaen"/>
          <w:i/>
          <w:sz w:val="20"/>
          <w:szCs w:val="20"/>
          <w:lang w:val="pt-BR"/>
        </w:rPr>
      </w:pPr>
    </w:p>
    <w:p w14:paraId="56A91CD4" w14:textId="77777777" w:rsidR="006B14BD" w:rsidRDefault="006B14BD" w:rsidP="00F02279">
      <w:pPr>
        <w:ind w:firstLine="567"/>
        <w:jc w:val="right"/>
        <w:rPr>
          <w:rFonts w:ascii="GHEA Grapalat" w:hAnsi="GHEA Grapalat" w:cs="Sylfaen"/>
          <w:i/>
          <w:sz w:val="20"/>
          <w:szCs w:val="20"/>
          <w:lang w:val="pt-BR"/>
        </w:rPr>
      </w:pPr>
    </w:p>
    <w:p w14:paraId="21AF6E6A" w14:textId="4734FBB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B02D97" w:rsidRPr="00FA2E9A" w14:paraId="5C6813A0" w14:textId="77777777" w:rsidTr="00BD16A6">
        <w:trPr>
          <w:trHeight w:val="548"/>
        </w:trPr>
        <w:tc>
          <w:tcPr>
            <w:tcW w:w="1107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D0718B" w14:paraId="0BD9A033" w14:textId="77777777" w:rsidTr="00BD16A6">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10BF096F" w14:textId="14908B32"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3766EE">
              <w:rPr>
                <w:rFonts w:ascii="GHEA Grapalat" w:hAnsi="GHEA Grapalat"/>
                <w:sz w:val="20"/>
                <w:szCs w:val="20"/>
                <w:lang w:val="hy-AM"/>
              </w:rPr>
              <w:t>5</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D16A6">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B17DF3" w:rsidRPr="00FA2E9A" w14:paraId="5B59E097" w14:textId="77777777" w:rsidTr="00701C78">
        <w:trPr>
          <w:cantSplit/>
          <w:trHeight w:val="1646"/>
        </w:trPr>
        <w:tc>
          <w:tcPr>
            <w:tcW w:w="720" w:type="dxa"/>
            <w:vAlign w:val="center"/>
          </w:tcPr>
          <w:p w14:paraId="62F19573" w14:textId="77777777" w:rsidR="00B17DF3" w:rsidRPr="00B17DF3" w:rsidRDefault="00B17DF3" w:rsidP="00B17DF3">
            <w:pPr>
              <w:jc w:val="center"/>
              <w:rPr>
                <w:rFonts w:ascii="GHEA Grapalat" w:hAnsi="GHEA Grapalat"/>
                <w:sz w:val="20"/>
                <w:szCs w:val="20"/>
                <w:lang w:val="es-ES"/>
              </w:rPr>
            </w:pPr>
            <w:r w:rsidRPr="00B17DF3">
              <w:rPr>
                <w:rFonts w:ascii="GHEA Grapalat" w:hAnsi="GHEA Grapalat"/>
                <w:sz w:val="20"/>
                <w:szCs w:val="20"/>
                <w:lang w:val="es-ES"/>
              </w:rPr>
              <w:t>1</w:t>
            </w:r>
          </w:p>
        </w:tc>
        <w:tc>
          <w:tcPr>
            <w:tcW w:w="1800" w:type="dxa"/>
            <w:vAlign w:val="center"/>
          </w:tcPr>
          <w:p w14:paraId="22F310A8" w14:textId="4ACB79BF" w:rsidR="00B17DF3" w:rsidRPr="00FE2FF3" w:rsidRDefault="0065252A" w:rsidP="00B17DF3">
            <w:pPr>
              <w:jc w:val="center"/>
              <w:rPr>
                <w:rFonts w:ascii="GHEA Grapalat" w:hAnsi="GHEA Grapalat"/>
                <w:sz w:val="20"/>
                <w:szCs w:val="20"/>
                <w:lang w:val="es-ES"/>
              </w:rPr>
            </w:pPr>
            <w:r w:rsidRPr="00FE2FF3">
              <w:rPr>
                <w:rFonts w:ascii="GHEA Grapalat" w:hAnsi="GHEA Grapalat"/>
                <w:iCs/>
                <w:sz w:val="20"/>
                <w:szCs w:val="20"/>
                <w:lang w:val="hy-AM"/>
              </w:rPr>
              <w:t>45611300/130</w:t>
            </w:r>
          </w:p>
        </w:tc>
        <w:tc>
          <w:tcPr>
            <w:tcW w:w="2372" w:type="dxa"/>
            <w:vAlign w:val="center"/>
          </w:tcPr>
          <w:p w14:paraId="61D2CA6E" w14:textId="7F7EE725" w:rsidR="00B17DF3" w:rsidRPr="00FE2FF3" w:rsidRDefault="00FE2FF3" w:rsidP="00B17DF3">
            <w:pPr>
              <w:rPr>
                <w:rFonts w:ascii="GHEA Grapalat" w:hAnsi="GHEA Grapalat"/>
                <w:sz w:val="20"/>
                <w:szCs w:val="20"/>
                <w:lang w:val="es-ES"/>
              </w:rPr>
            </w:pPr>
            <w:r w:rsidRPr="00FE2FF3">
              <w:rPr>
                <w:rFonts w:ascii="GHEA Grapalat" w:hAnsi="GHEA Grapalat"/>
                <w:sz w:val="20"/>
                <w:szCs w:val="20"/>
                <w:lang w:val="af-ZA"/>
              </w:rPr>
              <w:t>Երևան քաղաքի Կենտրոն վարչական շրջանի բակերի ընթացիկ վերանորոգման աշխատանքներ</w:t>
            </w:r>
          </w:p>
        </w:tc>
        <w:tc>
          <w:tcPr>
            <w:tcW w:w="464" w:type="dxa"/>
            <w:textDirection w:val="btLr"/>
            <w:vAlign w:val="center"/>
          </w:tcPr>
          <w:p w14:paraId="6EACD026" w14:textId="5C48FA12"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BA3B1C" w14:textId="76AE669E"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390" w:type="dxa"/>
            <w:textDirection w:val="btLr"/>
            <w:vAlign w:val="center"/>
          </w:tcPr>
          <w:p w14:paraId="617AA45F" w14:textId="415CF29A"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3900AC73" w14:textId="49F0585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69E48CBE" w14:textId="70CFAE41" w:rsidR="00B17DF3" w:rsidRPr="00B17DF3" w:rsidRDefault="006B14B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7FF85479" w14:textId="703F24A9" w:rsidR="00B17DF3" w:rsidRPr="00B17DF3" w:rsidRDefault="00AD422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74CDA508" w14:textId="3FD774F4" w:rsidR="00B17DF3" w:rsidRPr="00B17DF3" w:rsidRDefault="00AD422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36" w:type="dxa"/>
            <w:textDirection w:val="btLr"/>
            <w:vAlign w:val="center"/>
          </w:tcPr>
          <w:p w14:paraId="10412682" w14:textId="2E9CDC40" w:rsidR="00B17DF3" w:rsidRPr="00B17DF3" w:rsidRDefault="009608D1"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2E6F13C8" w14:textId="4DCC63FE" w:rsidR="00B17DF3" w:rsidRPr="00B17DF3" w:rsidRDefault="009608D1"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56AF3A" w14:textId="453B63E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768D4086" w14:textId="12756426"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23F149A5" w14:textId="3C8FD29B"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88" w:type="dxa"/>
            <w:textDirection w:val="btLr"/>
            <w:vAlign w:val="center"/>
          </w:tcPr>
          <w:p w14:paraId="7AA3073E" w14:textId="748F651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0718B"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proofErr w:type="gramStart"/>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հիմք</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պայմանագրի</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վերաբերյալ</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proofErr w:type="gramStart"/>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20</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3C2A3FE1" w14:textId="77777777" w:rsidR="00E46F12" w:rsidRDefault="00E46F12" w:rsidP="00E46F12">
      <w:pPr>
        <w:jc w:val="right"/>
        <w:rPr>
          <w:rFonts w:ascii="GHEA Grapalat" w:hAnsi="GHEA Grapalat"/>
          <w:i/>
          <w:sz w:val="18"/>
          <w:lang w:val="hy-AM"/>
        </w:rPr>
      </w:pPr>
    </w:p>
    <w:p w14:paraId="08BBCA6E" w14:textId="77777777" w:rsidR="00616FA2" w:rsidRDefault="00616FA2" w:rsidP="00E46F12">
      <w:pPr>
        <w:jc w:val="right"/>
        <w:rPr>
          <w:rFonts w:ascii="GHEA Grapalat" w:hAnsi="GHEA Grapalat"/>
          <w:i/>
          <w:sz w:val="18"/>
          <w:lang w:val="hy-AM"/>
        </w:rPr>
      </w:pPr>
      <w:bookmarkStart w:id="23" w:name="_Hlk195261433"/>
    </w:p>
    <w:p w14:paraId="7FB56250" w14:textId="77777777" w:rsidR="00616FA2" w:rsidRDefault="00616FA2" w:rsidP="00E46F12">
      <w:pPr>
        <w:jc w:val="right"/>
        <w:rPr>
          <w:rFonts w:ascii="GHEA Grapalat" w:hAnsi="GHEA Grapalat"/>
          <w:i/>
          <w:sz w:val="18"/>
          <w:lang w:val="hy-AM"/>
        </w:rPr>
      </w:pPr>
    </w:p>
    <w:p w14:paraId="00153225" w14:textId="2751945C"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bookmarkEnd w:id="23"/>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sectPr w:rsidR="00E46F12"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3E122" w14:textId="77777777" w:rsidR="00606501" w:rsidRDefault="00606501">
      <w:r>
        <w:separator/>
      </w:r>
    </w:p>
  </w:endnote>
  <w:endnote w:type="continuationSeparator" w:id="0">
    <w:p w14:paraId="049BDFC4" w14:textId="77777777" w:rsidR="00606501" w:rsidRDefault="00606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7BBD3" w14:textId="77777777" w:rsidR="00606501" w:rsidRDefault="00606501">
      <w:r>
        <w:separator/>
      </w:r>
    </w:p>
  </w:footnote>
  <w:footnote w:type="continuationSeparator" w:id="0">
    <w:p w14:paraId="06CAFE52" w14:textId="77777777" w:rsidR="00606501" w:rsidRDefault="00606501">
      <w:r>
        <w:continuationSeparator/>
      </w:r>
    </w:p>
  </w:footnote>
  <w:footnote w:id="1">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2">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հիման</w:t>
      </w:r>
      <w:proofErr w:type="gramEnd"/>
      <w:r w:rsidRPr="003053EF">
        <w:rPr>
          <w:rFonts w:ascii="GHEA Grapalat" w:hAnsi="GHEA Grapalat" w:cs="Sylfaen"/>
          <w:i/>
          <w:sz w:val="16"/>
          <w:szCs w:val="16"/>
          <w:lang w:val="en-US"/>
        </w:rPr>
        <w:t xml:space="preserve"> վրա</w:t>
      </w:r>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3">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03D8286" w14:textId="77777777" w:rsidR="007D058E" w:rsidRPr="00F83DB3" w:rsidRDefault="007D058E" w:rsidP="006C1D25">
      <w:pPr>
        <w:pStyle w:val="FootnoteText"/>
        <w:jc w:val="both"/>
        <w:rPr>
          <w:rFonts w:ascii="GHEA Grapalat" w:hAnsi="GHEA Grapalat" w:cs="Sylfaen"/>
          <w:i/>
          <w:sz w:val="16"/>
          <w:szCs w:val="16"/>
          <w:lang w:val="hy-AM"/>
        </w:rPr>
      </w:pPr>
      <w:r w:rsidRPr="00F83DB3">
        <w:rPr>
          <w:color w:val="000000"/>
          <w:vertAlign w:val="superscript"/>
          <w:lang w:val="hy-AM"/>
        </w:rPr>
        <w:t>8</w:t>
      </w:r>
      <w:r w:rsidRPr="00F83DB3">
        <w:rPr>
          <w:rFonts w:ascii="GHEA Grapalat" w:hAnsi="GHEA Grapalat" w:cs="Sylfaen"/>
          <w:i/>
          <w:sz w:val="16"/>
          <w:szCs w:val="16"/>
          <w:lang w:val="hy-AM"/>
        </w:rPr>
        <w:t>Ենթակետը հանվում է, եթե հայտի ապահովման պահանջ սահմանված չէ:</w:t>
      </w:r>
    </w:p>
    <w:p w14:paraId="0079A7A6" w14:textId="434537F4" w:rsidR="007D058E" w:rsidRPr="00401C4E" w:rsidRDefault="007D058E" w:rsidP="00E93C59">
      <w:pPr>
        <w:pStyle w:val="FootnoteText"/>
        <w:jc w:val="both"/>
        <w:rPr>
          <w:rFonts w:ascii="GHEA Grapalat" w:hAnsi="GHEA Grapalat"/>
          <w:i/>
          <w:sz w:val="16"/>
          <w:szCs w:val="16"/>
          <w:lang w:val="hy-AM" w:eastAsia="en-US"/>
        </w:rPr>
      </w:pPr>
      <w:r w:rsidRPr="00D9388B">
        <w:rPr>
          <w:rFonts w:ascii="GHEA Grapalat" w:hAnsi="GHEA Grapalat" w:cs="Sylfaen"/>
          <w:i/>
          <w:sz w:val="16"/>
          <w:szCs w:val="16"/>
          <w:vertAlign w:val="superscript"/>
          <w:lang w:val="hy-AM"/>
        </w:rPr>
        <w:t xml:space="preserve">9 </w:t>
      </w:r>
      <w:r w:rsidRPr="00D9388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7D058E" w:rsidRPr="0010316E" w:rsidRDefault="007D058E" w:rsidP="006C1D25">
      <w:pPr>
        <w:pStyle w:val="FootnoteText"/>
        <w:jc w:val="both"/>
        <w:rPr>
          <w:lang w:val="hy-AM"/>
        </w:rPr>
      </w:pPr>
    </w:p>
  </w:footnote>
  <w:footnote w:id="5">
    <w:p w14:paraId="109C64E4" w14:textId="01CD513F" w:rsidR="007D058E" w:rsidRPr="006244AB" w:rsidRDefault="007D058E" w:rsidP="00D17258">
      <w:pPr>
        <w:pStyle w:val="FootnoteText"/>
        <w:jc w:val="both"/>
        <w:rPr>
          <w:rFonts w:ascii="GHEA Grapalat" w:hAnsi="GHEA Grapalat"/>
          <w:sz w:val="16"/>
          <w:szCs w:val="16"/>
          <w:vertAlign w:val="superscript"/>
          <w:lang w:val="hy-AM"/>
        </w:rPr>
      </w:pPr>
      <w:r w:rsidRPr="00CC3A77">
        <w:rPr>
          <w:rStyle w:val="FootnoteReference"/>
          <w:rFonts w:ascii="GHEA Grapalat" w:hAnsi="GHEA Grapalat"/>
          <w:color w:val="FFFFFF"/>
          <w:sz w:val="16"/>
          <w:szCs w:val="16"/>
        </w:rPr>
        <w:footnoteRef/>
      </w: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p w14:paraId="498C9EC0" w14:textId="4F85A9FD" w:rsidR="007D058E" w:rsidRDefault="007D058E" w:rsidP="00D17258">
      <w:pPr>
        <w:pStyle w:val="FootnoteText"/>
        <w:jc w:val="both"/>
        <w:rPr>
          <w:rFonts w:ascii="GHEA Grapalat" w:hAnsi="GHEA Grapalat" w:cs="Sylfaen"/>
          <w:i/>
          <w:sz w:val="16"/>
          <w:szCs w:val="16"/>
        </w:rPr>
      </w:pPr>
      <w:r w:rsidRPr="003053EF">
        <w:rPr>
          <w:rFonts w:ascii="GHEA Grapalat" w:hAnsi="GHEA Grapalat"/>
          <w:sz w:val="16"/>
          <w:szCs w:val="16"/>
        </w:rPr>
        <w:t xml:space="preserve"> </w:t>
      </w:r>
      <w:r w:rsidRPr="009A7602">
        <w:rPr>
          <w:rFonts w:ascii="GHEA Grapalat" w:hAnsi="GHEA Grapalat"/>
          <w:sz w:val="16"/>
          <w:szCs w:val="16"/>
          <w:vertAlign w:val="superscript"/>
          <w:lang w:val="hy-AM"/>
        </w:rPr>
        <w:t>10</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p w14:paraId="389F724E" w14:textId="5A36D88D" w:rsidR="007D058E" w:rsidRPr="008826FF" w:rsidRDefault="007D058E" w:rsidP="00A3601A">
      <w:pPr>
        <w:pStyle w:val="FootnoteText"/>
        <w:jc w:val="both"/>
        <w:rPr>
          <w:rFonts w:ascii="GHEA Grapalat" w:hAnsi="GHEA Grapalat"/>
          <w:sz w:val="16"/>
          <w:szCs w:val="16"/>
          <w:lang w:val="hy-AM"/>
        </w:rPr>
      </w:pPr>
      <w:r w:rsidRPr="008826FF">
        <w:rPr>
          <w:rFonts w:ascii="GHEA Grapalat" w:hAnsi="GHEA Grapalat" w:cs="Sylfaen"/>
          <w:i/>
          <w:sz w:val="16"/>
          <w:szCs w:val="16"/>
          <w:vertAlign w:val="superscript"/>
          <w:lang w:val="hy-AM"/>
        </w:rPr>
        <w:t>10.1</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55D71DCF" w14:textId="77777777" w:rsidR="007D058E" w:rsidRPr="009A7602" w:rsidRDefault="007D058E" w:rsidP="00D17258">
      <w:pPr>
        <w:pStyle w:val="FootnoteText"/>
        <w:jc w:val="both"/>
        <w:rPr>
          <w:rFonts w:ascii="GHEA Grapalat" w:hAnsi="GHEA Grapalat"/>
          <w:sz w:val="16"/>
          <w:szCs w:val="16"/>
          <w:lang w:val="hy-AM"/>
        </w:rPr>
      </w:pPr>
    </w:p>
  </w:footnote>
  <w:footnote w:id="6">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8">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9">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4EF4CF8B" w14:textId="77777777" w:rsidR="0085527A" w:rsidRPr="00DD4D99" w:rsidRDefault="0085527A" w:rsidP="0085527A">
      <w:pPr>
        <w:pStyle w:val="FootnoteText"/>
        <w:jc w:val="both"/>
        <w:rPr>
          <w:rFonts w:ascii="GHEA Grapalat" w:hAnsi="GHEA Grapalat" w:cs="Sylfaen"/>
          <w:i/>
          <w:sz w:val="16"/>
          <w:szCs w:val="16"/>
          <w:lang w:val="hy-AM"/>
        </w:rPr>
      </w:pPr>
      <w:r>
        <w:rPr>
          <w:rStyle w:val="FootnoteReference"/>
        </w:rPr>
        <w:footnoteRef/>
      </w:r>
      <w:r>
        <w:t xml:space="preserve"> </w:t>
      </w:r>
      <w:r w:rsidRPr="003838FB">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է</w:t>
      </w:r>
      <w:r w:rsidRPr="004B2068">
        <w:rPr>
          <w:rFonts w:ascii="GHEA Grapalat" w:hAnsi="GHEA Grapalat" w:cs="Sylfaen"/>
          <w:i/>
          <w:sz w:val="16"/>
          <w:szCs w:val="16"/>
          <w:lang w:val="af-ZA"/>
        </w:rPr>
        <w:t>:</w:t>
      </w:r>
    </w:p>
  </w:footnote>
  <w:footnote w:id="11">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7D058E" w:rsidRPr="001E7733" w:rsidDel="00856FDE" w:rsidRDefault="007D058E" w:rsidP="00B2572B">
      <w:pPr>
        <w:pStyle w:val="FootnoteText"/>
        <w:rPr>
          <w:del w:id="18" w:author="User" w:date="2019-05-26T09:57:00Z"/>
          <w:i/>
          <w:lang w:val="af-ZA"/>
        </w:rPr>
      </w:pPr>
    </w:p>
  </w:footnote>
  <w:footnote w:id="12">
    <w:p w14:paraId="20E9759A" w14:textId="77777777" w:rsidR="003D0C16" w:rsidRPr="00C07E00" w:rsidRDefault="003D0C16" w:rsidP="003D0C16">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6D6D63AE" w14:textId="77777777" w:rsidR="007D058E" w:rsidRPr="00FC4820" w:rsidDel="001432D3" w:rsidRDefault="007D058E" w:rsidP="00F02279">
      <w:pPr>
        <w:pStyle w:val="FootnoteText"/>
        <w:jc w:val="both"/>
        <w:rPr>
          <w:del w:id="21"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4">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5">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29"/>
  </w:num>
  <w:num w:numId="2" w16cid:durableId="1222667913">
    <w:abstractNumId w:val="9"/>
  </w:num>
  <w:num w:numId="3" w16cid:durableId="665406253">
    <w:abstractNumId w:val="26"/>
  </w:num>
  <w:num w:numId="4" w16cid:durableId="1502087144">
    <w:abstractNumId w:val="23"/>
  </w:num>
  <w:num w:numId="5" w16cid:durableId="1991471298">
    <w:abstractNumId w:val="31"/>
  </w:num>
  <w:num w:numId="6" w16cid:durableId="647784105">
    <w:abstractNumId w:val="29"/>
    <w:lvlOverride w:ilvl="0">
      <w:startOverride w:val="1"/>
    </w:lvlOverride>
    <w:lvlOverride w:ilvl="1"/>
    <w:lvlOverride w:ilvl="2"/>
    <w:lvlOverride w:ilvl="3"/>
    <w:lvlOverride w:ilvl="4"/>
    <w:lvlOverride w:ilvl="5"/>
    <w:lvlOverride w:ilvl="6"/>
    <w:lvlOverride w:ilvl="7"/>
    <w:lvlOverride w:ilvl="8"/>
  </w:num>
  <w:num w:numId="7" w16cid:durableId="3611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5"/>
  </w:num>
  <w:num w:numId="10" w16cid:durableId="1240559377">
    <w:abstractNumId w:val="5"/>
  </w:num>
  <w:num w:numId="11" w16cid:durableId="1451893602">
    <w:abstractNumId w:val="8"/>
  </w:num>
  <w:num w:numId="12" w16cid:durableId="1436712204">
    <w:abstractNumId w:val="39"/>
  </w:num>
  <w:num w:numId="13" w16cid:durableId="1015612396">
    <w:abstractNumId w:val="34"/>
  </w:num>
  <w:num w:numId="14" w16cid:durableId="746994605">
    <w:abstractNumId w:val="15"/>
  </w:num>
  <w:num w:numId="15" w16cid:durableId="174810020">
    <w:abstractNumId w:val="36"/>
  </w:num>
  <w:num w:numId="16" w16cid:durableId="567804613">
    <w:abstractNumId w:val="21"/>
  </w:num>
  <w:num w:numId="17" w16cid:durableId="1843277722">
    <w:abstractNumId w:val="6"/>
  </w:num>
  <w:num w:numId="18" w16cid:durableId="142041101">
    <w:abstractNumId w:val="1"/>
  </w:num>
  <w:num w:numId="19" w16cid:durableId="2047290828">
    <w:abstractNumId w:val="4"/>
  </w:num>
  <w:num w:numId="20" w16cid:durableId="345641114">
    <w:abstractNumId w:val="3"/>
  </w:num>
  <w:num w:numId="21" w16cid:durableId="39597472">
    <w:abstractNumId w:val="40"/>
  </w:num>
  <w:num w:numId="22" w16cid:durableId="1570461127">
    <w:abstractNumId w:val="38"/>
  </w:num>
  <w:num w:numId="23" w16cid:durableId="1957979537">
    <w:abstractNumId w:val="30"/>
  </w:num>
  <w:num w:numId="24" w16cid:durableId="1556426608">
    <w:abstractNumId w:val="0"/>
  </w:num>
  <w:num w:numId="25" w16cid:durableId="1221986303">
    <w:abstractNumId w:val="19"/>
  </w:num>
  <w:num w:numId="26" w16cid:durableId="922185376">
    <w:abstractNumId w:val="24"/>
  </w:num>
  <w:num w:numId="27" w16cid:durableId="527447397">
    <w:abstractNumId w:val="28"/>
  </w:num>
  <w:num w:numId="28" w16cid:durableId="1692683630">
    <w:abstractNumId w:val="13"/>
  </w:num>
  <w:num w:numId="29" w16cid:durableId="143158194">
    <w:abstractNumId w:val="10"/>
  </w:num>
  <w:num w:numId="30" w16cid:durableId="1122380007">
    <w:abstractNumId w:val="18"/>
  </w:num>
  <w:num w:numId="31" w16cid:durableId="779185851">
    <w:abstractNumId w:val="27"/>
  </w:num>
  <w:num w:numId="32" w16cid:durableId="280765371">
    <w:abstractNumId w:val="32"/>
  </w:num>
  <w:num w:numId="33" w16cid:durableId="166406395">
    <w:abstractNumId w:val="14"/>
  </w:num>
  <w:num w:numId="34" w16cid:durableId="1407653085">
    <w:abstractNumId w:val="33"/>
  </w:num>
  <w:num w:numId="35" w16cid:durableId="1315720645">
    <w:abstractNumId w:val="22"/>
  </w:num>
  <w:num w:numId="36" w16cid:durableId="1255281175">
    <w:abstractNumId w:val="20"/>
  </w:num>
  <w:num w:numId="37" w16cid:durableId="831795712">
    <w:abstractNumId w:val="7"/>
  </w:num>
  <w:num w:numId="38" w16cid:durableId="1754471833">
    <w:abstractNumId w:val="37"/>
  </w:num>
  <w:num w:numId="39" w16cid:durableId="688608549">
    <w:abstractNumId w:val="11"/>
  </w:num>
  <w:num w:numId="40" w16cid:durableId="675229274">
    <w:abstractNumId w:val="16"/>
  </w:num>
  <w:num w:numId="41" w16cid:durableId="1918053211">
    <w:abstractNumId w:val="17"/>
  </w:num>
  <w:num w:numId="42" w16cid:durableId="2016610634">
    <w:abstractNumId w:val="35"/>
  </w:num>
  <w:num w:numId="43" w16cid:durableId="417488261">
    <w:abstractNumId w:val="12"/>
  </w:num>
  <w:num w:numId="44" w16cid:durableId="11564553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4F"/>
    <w:rsid w:val="00075997"/>
    <w:rsid w:val="000765B1"/>
    <w:rsid w:val="00077062"/>
    <w:rsid w:val="000778C8"/>
    <w:rsid w:val="00077BB9"/>
    <w:rsid w:val="00080C4E"/>
    <w:rsid w:val="00080E73"/>
    <w:rsid w:val="000812F9"/>
    <w:rsid w:val="000822C1"/>
    <w:rsid w:val="00082ADC"/>
    <w:rsid w:val="00082DE0"/>
    <w:rsid w:val="00082E96"/>
    <w:rsid w:val="000831B3"/>
    <w:rsid w:val="00083558"/>
    <w:rsid w:val="000845F6"/>
    <w:rsid w:val="000848FC"/>
    <w:rsid w:val="00084E87"/>
    <w:rsid w:val="00085931"/>
    <w:rsid w:val="00086330"/>
    <w:rsid w:val="000878DB"/>
    <w:rsid w:val="00087A30"/>
    <w:rsid w:val="0009001E"/>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359"/>
    <w:rsid w:val="000A3471"/>
    <w:rsid w:val="000A37CE"/>
    <w:rsid w:val="000A4719"/>
    <w:rsid w:val="000A58EC"/>
    <w:rsid w:val="000A5B16"/>
    <w:rsid w:val="000A6249"/>
    <w:rsid w:val="000A6B75"/>
    <w:rsid w:val="000A72AD"/>
    <w:rsid w:val="000A7528"/>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223B"/>
    <w:rsid w:val="000C36C6"/>
    <w:rsid w:val="000C57CA"/>
    <w:rsid w:val="000C5A09"/>
    <w:rsid w:val="000C6F81"/>
    <w:rsid w:val="000C72D9"/>
    <w:rsid w:val="000C7676"/>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982"/>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0F7F78"/>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716"/>
    <w:rsid w:val="001128DB"/>
    <w:rsid w:val="00113F0D"/>
    <w:rsid w:val="00115905"/>
    <w:rsid w:val="001159FA"/>
    <w:rsid w:val="0011611E"/>
    <w:rsid w:val="00116E47"/>
    <w:rsid w:val="00117020"/>
    <w:rsid w:val="00117328"/>
    <w:rsid w:val="00117964"/>
    <w:rsid w:val="00117DAA"/>
    <w:rsid w:val="001237F6"/>
    <w:rsid w:val="001242C4"/>
    <w:rsid w:val="00124461"/>
    <w:rsid w:val="00124B36"/>
    <w:rsid w:val="001276C9"/>
    <w:rsid w:val="00130202"/>
    <w:rsid w:val="001305C6"/>
    <w:rsid w:val="00131E9C"/>
    <w:rsid w:val="001325E5"/>
    <w:rsid w:val="00132FA8"/>
    <w:rsid w:val="001335D0"/>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10"/>
    <w:rsid w:val="00143BD7"/>
    <w:rsid w:val="00143E8C"/>
    <w:rsid w:val="0014472E"/>
    <w:rsid w:val="00144A19"/>
    <w:rsid w:val="00144F73"/>
    <w:rsid w:val="0014555E"/>
    <w:rsid w:val="001458D6"/>
    <w:rsid w:val="00145CC3"/>
    <w:rsid w:val="0014615C"/>
    <w:rsid w:val="00146D17"/>
    <w:rsid w:val="00147CD0"/>
    <w:rsid w:val="00147F14"/>
    <w:rsid w:val="00150CBE"/>
    <w:rsid w:val="001511BD"/>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22B"/>
    <w:rsid w:val="001571ED"/>
    <w:rsid w:val="001578A1"/>
    <w:rsid w:val="001578D4"/>
    <w:rsid w:val="001600FF"/>
    <w:rsid w:val="0016055A"/>
    <w:rsid w:val="001609F6"/>
    <w:rsid w:val="00160AE4"/>
    <w:rsid w:val="00160BB4"/>
    <w:rsid w:val="0016111C"/>
    <w:rsid w:val="00161428"/>
    <w:rsid w:val="00161881"/>
    <w:rsid w:val="00161FE4"/>
    <w:rsid w:val="001635B8"/>
    <w:rsid w:val="00164BBC"/>
    <w:rsid w:val="00164CC9"/>
    <w:rsid w:val="0016519F"/>
    <w:rsid w:val="001669C1"/>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846"/>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A62"/>
    <w:rsid w:val="001C2F9F"/>
    <w:rsid w:val="001C336A"/>
    <w:rsid w:val="001C35BC"/>
    <w:rsid w:val="001C35E1"/>
    <w:rsid w:val="001C3D83"/>
    <w:rsid w:val="001C3F6C"/>
    <w:rsid w:val="001C7125"/>
    <w:rsid w:val="001C74B0"/>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1A81"/>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3B34"/>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5A29"/>
    <w:rsid w:val="00205A55"/>
    <w:rsid w:val="00205C07"/>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60BC"/>
    <w:rsid w:val="00217710"/>
    <w:rsid w:val="00217BA8"/>
    <w:rsid w:val="00220491"/>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C9F"/>
    <w:rsid w:val="00230356"/>
    <w:rsid w:val="00230B12"/>
    <w:rsid w:val="00230C8F"/>
    <w:rsid w:val="0023181C"/>
    <w:rsid w:val="00232881"/>
    <w:rsid w:val="0023354E"/>
    <w:rsid w:val="00233EB5"/>
    <w:rsid w:val="00234477"/>
    <w:rsid w:val="0023571C"/>
    <w:rsid w:val="00236B75"/>
    <w:rsid w:val="0024027D"/>
    <w:rsid w:val="00240289"/>
    <w:rsid w:val="0024041A"/>
    <w:rsid w:val="00240B4B"/>
    <w:rsid w:val="0024186B"/>
    <w:rsid w:val="0024205E"/>
    <w:rsid w:val="00244642"/>
    <w:rsid w:val="00244B38"/>
    <w:rsid w:val="002458FD"/>
    <w:rsid w:val="00245DB1"/>
    <w:rsid w:val="00246F46"/>
    <w:rsid w:val="00247185"/>
    <w:rsid w:val="00247FE9"/>
    <w:rsid w:val="00250D2A"/>
    <w:rsid w:val="00251450"/>
    <w:rsid w:val="0025145E"/>
    <w:rsid w:val="00251E84"/>
    <w:rsid w:val="00252BCD"/>
    <w:rsid w:val="00252C9C"/>
    <w:rsid w:val="00253CA8"/>
    <w:rsid w:val="002542AE"/>
    <w:rsid w:val="00254A36"/>
    <w:rsid w:val="00254AA2"/>
    <w:rsid w:val="002559B9"/>
    <w:rsid w:val="00255BEC"/>
    <w:rsid w:val="00256EC6"/>
    <w:rsid w:val="00257773"/>
    <w:rsid w:val="00260569"/>
    <w:rsid w:val="00260E64"/>
    <w:rsid w:val="00261272"/>
    <w:rsid w:val="0026158D"/>
    <w:rsid w:val="00261668"/>
    <w:rsid w:val="00263035"/>
    <w:rsid w:val="00263094"/>
    <w:rsid w:val="00263D72"/>
    <w:rsid w:val="00263E28"/>
    <w:rsid w:val="00263F2B"/>
    <w:rsid w:val="0026426F"/>
    <w:rsid w:val="0026557B"/>
    <w:rsid w:val="00265D18"/>
    <w:rsid w:val="002663CB"/>
    <w:rsid w:val="002665A4"/>
    <w:rsid w:val="00266FE1"/>
    <w:rsid w:val="002671C8"/>
    <w:rsid w:val="00267F54"/>
    <w:rsid w:val="0027052A"/>
    <w:rsid w:val="00270AF6"/>
    <w:rsid w:val="00270D59"/>
    <w:rsid w:val="00271DF6"/>
    <w:rsid w:val="0027208C"/>
    <w:rsid w:val="002732C7"/>
    <w:rsid w:val="00273411"/>
    <w:rsid w:val="002737E0"/>
    <w:rsid w:val="002738E8"/>
    <w:rsid w:val="00273A88"/>
    <w:rsid w:val="00273B4F"/>
    <w:rsid w:val="00273E27"/>
    <w:rsid w:val="002740E9"/>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67"/>
    <w:rsid w:val="002962D2"/>
    <w:rsid w:val="00296466"/>
    <w:rsid w:val="00296A9F"/>
    <w:rsid w:val="00296EE5"/>
    <w:rsid w:val="00296F9E"/>
    <w:rsid w:val="00297099"/>
    <w:rsid w:val="00297B2D"/>
    <w:rsid w:val="002A058F"/>
    <w:rsid w:val="002A0AD3"/>
    <w:rsid w:val="002A10B2"/>
    <w:rsid w:val="002A1B2A"/>
    <w:rsid w:val="002A1FAC"/>
    <w:rsid w:val="002A21E9"/>
    <w:rsid w:val="002A26AE"/>
    <w:rsid w:val="002A2C2E"/>
    <w:rsid w:val="002A2D4E"/>
    <w:rsid w:val="002A3785"/>
    <w:rsid w:val="002A3A87"/>
    <w:rsid w:val="002A4619"/>
    <w:rsid w:val="002A464D"/>
    <w:rsid w:val="002A497D"/>
    <w:rsid w:val="002A4B81"/>
    <w:rsid w:val="002A5C53"/>
    <w:rsid w:val="002A6753"/>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7D0"/>
    <w:rsid w:val="002B6E22"/>
    <w:rsid w:val="002B7388"/>
    <w:rsid w:val="002B7594"/>
    <w:rsid w:val="002C071B"/>
    <w:rsid w:val="002C0B47"/>
    <w:rsid w:val="002C0DD6"/>
    <w:rsid w:val="002C1050"/>
    <w:rsid w:val="002C170C"/>
    <w:rsid w:val="002C1AE5"/>
    <w:rsid w:val="002C205F"/>
    <w:rsid w:val="002C247D"/>
    <w:rsid w:val="002C259A"/>
    <w:rsid w:val="002C27EB"/>
    <w:rsid w:val="002C2AAB"/>
    <w:rsid w:val="002C3CAA"/>
    <w:rsid w:val="002C49AC"/>
    <w:rsid w:val="002C4DBF"/>
    <w:rsid w:val="002C5F71"/>
    <w:rsid w:val="002C623B"/>
    <w:rsid w:val="002C6CF7"/>
    <w:rsid w:val="002C7037"/>
    <w:rsid w:val="002D02FE"/>
    <w:rsid w:val="002D0E39"/>
    <w:rsid w:val="002D155D"/>
    <w:rsid w:val="002D1AAA"/>
    <w:rsid w:val="002D20E8"/>
    <w:rsid w:val="002D22A7"/>
    <w:rsid w:val="002D236D"/>
    <w:rsid w:val="002D304E"/>
    <w:rsid w:val="002D3C61"/>
    <w:rsid w:val="002D4116"/>
    <w:rsid w:val="002D4250"/>
    <w:rsid w:val="002D4575"/>
    <w:rsid w:val="002D5583"/>
    <w:rsid w:val="002D5CF0"/>
    <w:rsid w:val="002D5ECD"/>
    <w:rsid w:val="002D601F"/>
    <w:rsid w:val="002E0768"/>
    <w:rsid w:val="002E0877"/>
    <w:rsid w:val="002E0966"/>
    <w:rsid w:val="002E0F78"/>
    <w:rsid w:val="002E10B4"/>
    <w:rsid w:val="002E116D"/>
    <w:rsid w:val="002E11D1"/>
    <w:rsid w:val="002E1FF4"/>
    <w:rsid w:val="002E2C3B"/>
    <w:rsid w:val="002E3016"/>
    <w:rsid w:val="002E3165"/>
    <w:rsid w:val="002E4305"/>
    <w:rsid w:val="002E530A"/>
    <w:rsid w:val="002E531D"/>
    <w:rsid w:val="002E67D3"/>
    <w:rsid w:val="002E7EE1"/>
    <w:rsid w:val="002E7FFE"/>
    <w:rsid w:val="002F0C7A"/>
    <w:rsid w:val="002F1AB3"/>
    <w:rsid w:val="002F1BDF"/>
    <w:rsid w:val="002F2B23"/>
    <w:rsid w:val="002F2C5F"/>
    <w:rsid w:val="002F2CE0"/>
    <w:rsid w:val="002F35FE"/>
    <w:rsid w:val="002F4AE5"/>
    <w:rsid w:val="002F6164"/>
    <w:rsid w:val="002F63F0"/>
    <w:rsid w:val="002F6FA0"/>
    <w:rsid w:val="002F6FD9"/>
    <w:rsid w:val="002F7A7E"/>
    <w:rsid w:val="002F7C4A"/>
    <w:rsid w:val="00300B11"/>
    <w:rsid w:val="00301113"/>
    <w:rsid w:val="00301193"/>
    <w:rsid w:val="0030129D"/>
    <w:rsid w:val="003017AA"/>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2631"/>
    <w:rsid w:val="003235E1"/>
    <w:rsid w:val="00323606"/>
    <w:rsid w:val="00323B33"/>
    <w:rsid w:val="00324445"/>
    <w:rsid w:val="00324490"/>
    <w:rsid w:val="00325546"/>
    <w:rsid w:val="003257F0"/>
    <w:rsid w:val="003259C5"/>
    <w:rsid w:val="00325CC0"/>
    <w:rsid w:val="00326507"/>
    <w:rsid w:val="00326A9C"/>
    <w:rsid w:val="00326CB9"/>
    <w:rsid w:val="00327436"/>
    <w:rsid w:val="003275D4"/>
    <w:rsid w:val="00332A92"/>
    <w:rsid w:val="0033306E"/>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210"/>
    <w:rsid w:val="00344E64"/>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1308"/>
    <w:rsid w:val="00362238"/>
    <w:rsid w:val="0036230B"/>
    <w:rsid w:val="00363298"/>
    <w:rsid w:val="00363335"/>
    <w:rsid w:val="00363627"/>
    <w:rsid w:val="00363641"/>
    <w:rsid w:val="00363E98"/>
    <w:rsid w:val="00364E7A"/>
    <w:rsid w:val="003650C5"/>
    <w:rsid w:val="00365FCC"/>
    <w:rsid w:val="0036679E"/>
    <w:rsid w:val="00367397"/>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80721"/>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F66"/>
    <w:rsid w:val="003900CB"/>
    <w:rsid w:val="00390AC0"/>
    <w:rsid w:val="00391E56"/>
    <w:rsid w:val="00392525"/>
    <w:rsid w:val="0039338D"/>
    <w:rsid w:val="00393443"/>
    <w:rsid w:val="003946B4"/>
    <w:rsid w:val="003949A5"/>
    <w:rsid w:val="00394FE9"/>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62A4"/>
    <w:rsid w:val="003A645E"/>
    <w:rsid w:val="003A7946"/>
    <w:rsid w:val="003A7A32"/>
    <w:rsid w:val="003A7FC7"/>
    <w:rsid w:val="003B0939"/>
    <w:rsid w:val="003B0D6E"/>
    <w:rsid w:val="003B12A5"/>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189"/>
    <w:rsid w:val="003C3660"/>
    <w:rsid w:val="003C3E7A"/>
    <w:rsid w:val="003C4576"/>
    <w:rsid w:val="003C53D4"/>
    <w:rsid w:val="003C5E16"/>
    <w:rsid w:val="003C66CF"/>
    <w:rsid w:val="003C6A92"/>
    <w:rsid w:val="003C7160"/>
    <w:rsid w:val="003D0075"/>
    <w:rsid w:val="003D05C0"/>
    <w:rsid w:val="003D0940"/>
    <w:rsid w:val="003D0C16"/>
    <w:rsid w:val="003D14E9"/>
    <w:rsid w:val="003D169C"/>
    <w:rsid w:val="003D1B49"/>
    <w:rsid w:val="003D1BB7"/>
    <w:rsid w:val="003D1CF4"/>
    <w:rsid w:val="003D1FE3"/>
    <w:rsid w:val="003D24BA"/>
    <w:rsid w:val="003D39F7"/>
    <w:rsid w:val="003D4374"/>
    <w:rsid w:val="003D56A5"/>
    <w:rsid w:val="003D666D"/>
    <w:rsid w:val="003D7720"/>
    <w:rsid w:val="003D7F8E"/>
    <w:rsid w:val="003D7FD7"/>
    <w:rsid w:val="003E01D5"/>
    <w:rsid w:val="003E029A"/>
    <w:rsid w:val="003E0365"/>
    <w:rsid w:val="003E093F"/>
    <w:rsid w:val="003E0C2C"/>
    <w:rsid w:val="003E1421"/>
    <w:rsid w:val="003E1BE2"/>
    <w:rsid w:val="003E246C"/>
    <w:rsid w:val="003E2931"/>
    <w:rsid w:val="003E316E"/>
    <w:rsid w:val="003E3996"/>
    <w:rsid w:val="003E3B26"/>
    <w:rsid w:val="003E3E3B"/>
    <w:rsid w:val="003E3FD0"/>
    <w:rsid w:val="003E4184"/>
    <w:rsid w:val="003E4B9A"/>
    <w:rsid w:val="003E6971"/>
    <w:rsid w:val="003E697A"/>
    <w:rsid w:val="003E7802"/>
    <w:rsid w:val="003E7941"/>
    <w:rsid w:val="003E7DF4"/>
    <w:rsid w:val="003F0DCF"/>
    <w:rsid w:val="003F1EEA"/>
    <w:rsid w:val="003F208A"/>
    <w:rsid w:val="003F238A"/>
    <w:rsid w:val="003F264A"/>
    <w:rsid w:val="003F288F"/>
    <w:rsid w:val="003F2904"/>
    <w:rsid w:val="003F300B"/>
    <w:rsid w:val="003F3613"/>
    <w:rsid w:val="003F3AD8"/>
    <w:rsid w:val="003F3AE8"/>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623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5E43"/>
    <w:rsid w:val="0041659E"/>
    <w:rsid w:val="00416F1E"/>
    <w:rsid w:val="00417553"/>
    <w:rsid w:val="004175B6"/>
    <w:rsid w:val="00417B96"/>
    <w:rsid w:val="0042084B"/>
    <w:rsid w:val="00421B50"/>
    <w:rsid w:val="00421F49"/>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B0E"/>
    <w:rsid w:val="00447FFD"/>
    <w:rsid w:val="004504F0"/>
    <w:rsid w:val="004517E5"/>
    <w:rsid w:val="00452896"/>
    <w:rsid w:val="00454D73"/>
    <w:rsid w:val="00454E44"/>
    <w:rsid w:val="0045525D"/>
    <w:rsid w:val="004553DE"/>
    <w:rsid w:val="00456F9A"/>
    <w:rsid w:val="00457745"/>
    <w:rsid w:val="00460310"/>
    <w:rsid w:val="004607D1"/>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59A1"/>
    <w:rsid w:val="00466714"/>
    <w:rsid w:val="00466B13"/>
    <w:rsid w:val="00466BE6"/>
    <w:rsid w:val="004672FC"/>
    <w:rsid w:val="00467B47"/>
    <w:rsid w:val="00470B22"/>
    <w:rsid w:val="00470D04"/>
    <w:rsid w:val="0047117B"/>
    <w:rsid w:val="00471867"/>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0F2A"/>
    <w:rsid w:val="004A1734"/>
    <w:rsid w:val="004A1C5D"/>
    <w:rsid w:val="004A1CC7"/>
    <w:rsid w:val="004A2D8F"/>
    <w:rsid w:val="004A3051"/>
    <w:rsid w:val="004A5EDC"/>
    <w:rsid w:val="004A712A"/>
    <w:rsid w:val="004A7722"/>
    <w:rsid w:val="004B2068"/>
    <w:rsid w:val="004B2363"/>
    <w:rsid w:val="004B28E1"/>
    <w:rsid w:val="004B2F56"/>
    <w:rsid w:val="004B35EC"/>
    <w:rsid w:val="004B383E"/>
    <w:rsid w:val="004B4580"/>
    <w:rsid w:val="004B5316"/>
    <w:rsid w:val="004B5522"/>
    <w:rsid w:val="004B61C2"/>
    <w:rsid w:val="004B6D52"/>
    <w:rsid w:val="004B6D8E"/>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694E"/>
    <w:rsid w:val="005577B1"/>
    <w:rsid w:val="00557E3D"/>
    <w:rsid w:val="00560733"/>
    <w:rsid w:val="00560961"/>
    <w:rsid w:val="00562EB1"/>
    <w:rsid w:val="00563192"/>
    <w:rsid w:val="0056327C"/>
    <w:rsid w:val="0056331A"/>
    <w:rsid w:val="005639B0"/>
    <w:rsid w:val="005646AD"/>
    <w:rsid w:val="00564FB7"/>
    <w:rsid w:val="00565307"/>
    <w:rsid w:val="0056625A"/>
    <w:rsid w:val="00567040"/>
    <w:rsid w:val="005670AA"/>
    <w:rsid w:val="005716B8"/>
    <w:rsid w:val="00571702"/>
    <w:rsid w:val="00571F29"/>
    <w:rsid w:val="00572E1F"/>
    <w:rsid w:val="00573626"/>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654A"/>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723B"/>
    <w:rsid w:val="005F7318"/>
    <w:rsid w:val="005F7992"/>
    <w:rsid w:val="005F7C1D"/>
    <w:rsid w:val="005F7CB1"/>
    <w:rsid w:val="00600DD3"/>
    <w:rsid w:val="00603A00"/>
    <w:rsid w:val="0060505A"/>
    <w:rsid w:val="0060526C"/>
    <w:rsid w:val="00606328"/>
    <w:rsid w:val="00606479"/>
    <w:rsid w:val="00606501"/>
    <w:rsid w:val="0060652B"/>
    <w:rsid w:val="00606B84"/>
    <w:rsid w:val="00606EAC"/>
    <w:rsid w:val="0060715C"/>
    <w:rsid w:val="006077A5"/>
    <w:rsid w:val="006124A7"/>
    <w:rsid w:val="00612BDF"/>
    <w:rsid w:val="00613DE3"/>
    <w:rsid w:val="00614934"/>
    <w:rsid w:val="00614AC6"/>
    <w:rsid w:val="00615570"/>
    <w:rsid w:val="006158AD"/>
    <w:rsid w:val="0061671E"/>
    <w:rsid w:val="00616808"/>
    <w:rsid w:val="00616FA2"/>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97A"/>
    <w:rsid w:val="00627E00"/>
    <w:rsid w:val="00630BF1"/>
    <w:rsid w:val="00630CC3"/>
    <w:rsid w:val="0063101C"/>
    <w:rsid w:val="00631658"/>
    <w:rsid w:val="00631744"/>
    <w:rsid w:val="0063179A"/>
    <w:rsid w:val="006330A7"/>
    <w:rsid w:val="00633389"/>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1E5"/>
    <w:rsid w:val="0065252A"/>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623"/>
    <w:rsid w:val="0066349B"/>
    <w:rsid w:val="006643B5"/>
    <w:rsid w:val="006647B9"/>
    <w:rsid w:val="00664A10"/>
    <w:rsid w:val="00665313"/>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8E8"/>
    <w:rsid w:val="00697140"/>
    <w:rsid w:val="00697C38"/>
    <w:rsid w:val="006A0728"/>
    <w:rsid w:val="006A0D8B"/>
    <w:rsid w:val="006A0F27"/>
    <w:rsid w:val="006A134C"/>
    <w:rsid w:val="006A14B3"/>
    <w:rsid w:val="006A1922"/>
    <w:rsid w:val="006A1F61"/>
    <w:rsid w:val="006A26BE"/>
    <w:rsid w:val="006A2D46"/>
    <w:rsid w:val="006A3BB8"/>
    <w:rsid w:val="006A475C"/>
    <w:rsid w:val="006A699C"/>
    <w:rsid w:val="006A6A31"/>
    <w:rsid w:val="006A6D19"/>
    <w:rsid w:val="006A7FAF"/>
    <w:rsid w:val="006B0116"/>
    <w:rsid w:val="006B0566"/>
    <w:rsid w:val="006B14BD"/>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D618D"/>
    <w:rsid w:val="006D7324"/>
    <w:rsid w:val="006E06F0"/>
    <w:rsid w:val="006E0CC2"/>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4DB3"/>
    <w:rsid w:val="006F6413"/>
    <w:rsid w:val="006F77D7"/>
    <w:rsid w:val="00700C81"/>
    <w:rsid w:val="007010F4"/>
    <w:rsid w:val="00701157"/>
    <w:rsid w:val="007019EA"/>
    <w:rsid w:val="007032AC"/>
    <w:rsid w:val="00703303"/>
    <w:rsid w:val="007035C9"/>
    <w:rsid w:val="0070371B"/>
    <w:rsid w:val="0070389E"/>
    <w:rsid w:val="00703C74"/>
    <w:rsid w:val="00704862"/>
    <w:rsid w:val="00704898"/>
    <w:rsid w:val="00705492"/>
    <w:rsid w:val="00705706"/>
    <w:rsid w:val="0070731F"/>
    <w:rsid w:val="00707B86"/>
    <w:rsid w:val="0071114A"/>
    <w:rsid w:val="00711C73"/>
    <w:rsid w:val="00712311"/>
    <w:rsid w:val="00712DB8"/>
    <w:rsid w:val="00712DEB"/>
    <w:rsid w:val="007131F4"/>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405"/>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BB7"/>
    <w:rsid w:val="00742929"/>
    <w:rsid w:val="00742FA7"/>
    <w:rsid w:val="007431AB"/>
    <w:rsid w:val="0074334C"/>
    <w:rsid w:val="00744742"/>
    <w:rsid w:val="00744D01"/>
    <w:rsid w:val="00745561"/>
    <w:rsid w:val="007458C9"/>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6165"/>
    <w:rsid w:val="00757100"/>
    <w:rsid w:val="00757281"/>
    <w:rsid w:val="007579D0"/>
    <w:rsid w:val="00757A3F"/>
    <w:rsid w:val="00757D6C"/>
    <w:rsid w:val="007602A3"/>
    <w:rsid w:val="00760462"/>
    <w:rsid w:val="007607B8"/>
    <w:rsid w:val="00760CCC"/>
    <w:rsid w:val="00760E9B"/>
    <w:rsid w:val="00761986"/>
    <w:rsid w:val="00761A3A"/>
    <w:rsid w:val="007622B8"/>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228"/>
    <w:rsid w:val="007811AE"/>
    <w:rsid w:val="007813EB"/>
    <w:rsid w:val="00781688"/>
    <w:rsid w:val="0078198D"/>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A0AFF"/>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811"/>
    <w:rsid w:val="007B6A2D"/>
    <w:rsid w:val="007B70B2"/>
    <w:rsid w:val="007C009B"/>
    <w:rsid w:val="007C081F"/>
    <w:rsid w:val="007C0837"/>
    <w:rsid w:val="007C13B3"/>
    <w:rsid w:val="007C15C5"/>
    <w:rsid w:val="007C1825"/>
    <w:rsid w:val="007C1D08"/>
    <w:rsid w:val="007C3D16"/>
    <w:rsid w:val="007C3D60"/>
    <w:rsid w:val="007C3FF3"/>
    <w:rsid w:val="007C4512"/>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126"/>
    <w:rsid w:val="007E238F"/>
    <w:rsid w:val="007E2993"/>
    <w:rsid w:val="007E39F5"/>
    <w:rsid w:val="007E3AEE"/>
    <w:rsid w:val="007E3E25"/>
    <w:rsid w:val="007E46FE"/>
    <w:rsid w:val="007E4F0F"/>
    <w:rsid w:val="007E6804"/>
    <w:rsid w:val="007E6E01"/>
    <w:rsid w:val="007E799F"/>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7178"/>
    <w:rsid w:val="0080763E"/>
    <w:rsid w:val="00807F1E"/>
    <w:rsid w:val="00807F3B"/>
    <w:rsid w:val="008105B4"/>
    <w:rsid w:val="00810640"/>
    <w:rsid w:val="00811D16"/>
    <w:rsid w:val="00811DCB"/>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26BD0"/>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6A0"/>
    <w:rsid w:val="0085527A"/>
    <w:rsid w:val="008558B3"/>
    <w:rsid w:val="00855F55"/>
    <w:rsid w:val="0085683F"/>
    <w:rsid w:val="008568E9"/>
    <w:rsid w:val="00856FDE"/>
    <w:rsid w:val="0085736F"/>
    <w:rsid w:val="00857BF8"/>
    <w:rsid w:val="0086004A"/>
    <w:rsid w:val="008601B2"/>
    <w:rsid w:val="0086059D"/>
    <w:rsid w:val="008607A9"/>
    <w:rsid w:val="00860B3B"/>
    <w:rsid w:val="00861BEB"/>
    <w:rsid w:val="00862230"/>
    <w:rsid w:val="008626E5"/>
    <w:rsid w:val="008628CD"/>
    <w:rsid w:val="008628EC"/>
    <w:rsid w:val="00862B55"/>
    <w:rsid w:val="00866029"/>
    <w:rsid w:val="008671ED"/>
    <w:rsid w:val="00867987"/>
    <w:rsid w:val="008702CB"/>
    <w:rsid w:val="00870AA7"/>
    <w:rsid w:val="0087155D"/>
    <w:rsid w:val="00871E55"/>
    <w:rsid w:val="0087341E"/>
    <w:rsid w:val="0087360C"/>
    <w:rsid w:val="00873E83"/>
    <w:rsid w:val="00873FE9"/>
    <w:rsid w:val="008743F2"/>
    <w:rsid w:val="008749D7"/>
    <w:rsid w:val="008769B4"/>
    <w:rsid w:val="008777E0"/>
    <w:rsid w:val="00877CF3"/>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6DE"/>
    <w:rsid w:val="008920F8"/>
    <w:rsid w:val="00892715"/>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6B82"/>
    <w:rsid w:val="008A73D0"/>
    <w:rsid w:val="008A7905"/>
    <w:rsid w:val="008A7FD1"/>
    <w:rsid w:val="008B03EE"/>
    <w:rsid w:val="008B12AF"/>
    <w:rsid w:val="008B1605"/>
    <w:rsid w:val="008B1B4F"/>
    <w:rsid w:val="008B22A5"/>
    <w:rsid w:val="008B3AFA"/>
    <w:rsid w:val="008B4DB1"/>
    <w:rsid w:val="008B4FDA"/>
    <w:rsid w:val="008B57F4"/>
    <w:rsid w:val="008B62FE"/>
    <w:rsid w:val="008B6523"/>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3E18"/>
    <w:rsid w:val="008E4010"/>
    <w:rsid w:val="008E40AD"/>
    <w:rsid w:val="008E43BF"/>
    <w:rsid w:val="008E4477"/>
    <w:rsid w:val="008E4A90"/>
    <w:rsid w:val="008E4CA9"/>
    <w:rsid w:val="008E5B7C"/>
    <w:rsid w:val="008E5C09"/>
    <w:rsid w:val="008E5C68"/>
    <w:rsid w:val="008E60B3"/>
    <w:rsid w:val="008E6F39"/>
    <w:rsid w:val="008E79B4"/>
    <w:rsid w:val="008E7E43"/>
    <w:rsid w:val="008F0FA2"/>
    <w:rsid w:val="008F13BF"/>
    <w:rsid w:val="008F1751"/>
    <w:rsid w:val="008F2365"/>
    <w:rsid w:val="008F2917"/>
    <w:rsid w:val="008F2B76"/>
    <w:rsid w:val="008F527F"/>
    <w:rsid w:val="008F556C"/>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6875"/>
    <w:rsid w:val="009312A9"/>
    <w:rsid w:val="00931A1F"/>
    <w:rsid w:val="00932E8F"/>
    <w:rsid w:val="00933457"/>
    <w:rsid w:val="009334DB"/>
    <w:rsid w:val="009335A0"/>
    <w:rsid w:val="0093460D"/>
    <w:rsid w:val="00934B33"/>
    <w:rsid w:val="00934CEF"/>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28EA"/>
    <w:rsid w:val="00943134"/>
    <w:rsid w:val="00945E74"/>
    <w:rsid w:val="0094684E"/>
    <w:rsid w:val="009471C4"/>
    <w:rsid w:val="00947D03"/>
    <w:rsid w:val="00951393"/>
    <w:rsid w:val="0095176C"/>
    <w:rsid w:val="0095199F"/>
    <w:rsid w:val="00952549"/>
    <w:rsid w:val="00952593"/>
    <w:rsid w:val="009535ED"/>
    <w:rsid w:val="00953F12"/>
    <w:rsid w:val="00954B19"/>
    <w:rsid w:val="00954B56"/>
    <w:rsid w:val="00954F59"/>
    <w:rsid w:val="00955152"/>
    <w:rsid w:val="009556E1"/>
    <w:rsid w:val="009559AB"/>
    <w:rsid w:val="00955A1E"/>
    <w:rsid w:val="00955CC1"/>
    <w:rsid w:val="00955E87"/>
    <w:rsid w:val="00956D11"/>
    <w:rsid w:val="00957967"/>
    <w:rsid w:val="00960802"/>
    <w:rsid w:val="009608D1"/>
    <w:rsid w:val="00961895"/>
    <w:rsid w:val="00962585"/>
    <w:rsid w:val="00962791"/>
    <w:rsid w:val="009628EC"/>
    <w:rsid w:val="00962A76"/>
    <w:rsid w:val="00963E00"/>
    <w:rsid w:val="009645B5"/>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44A"/>
    <w:rsid w:val="00983AF5"/>
    <w:rsid w:val="00984456"/>
    <w:rsid w:val="00984BDB"/>
    <w:rsid w:val="00985291"/>
    <w:rsid w:val="00987408"/>
    <w:rsid w:val="00987D3E"/>
    <w:rsid w:val="00987E76"/>
    <w:rsid w:val="00990375"/>
    <w:rsid w:val="00990561"/>
    <w:rsid w:val="00990C42"/>
    <w:rsid w:val="009911F4"/>
    <w:rsid w:val="00993191"/>
    <w:rsid w:val="00993B84"/>
    <w:rsid w:val="00993BA8"/>
    <w:rsid w:val="0099452E"/>
    <w:rsid w:val="00994A77"/>
    <w:rsid w:val="00995045"/>
    <w:rsid w:val="00995CAF"/>
    <w:rsid w:val="00996C19"/>
    <w:rsid w:val="00997050"/>
    <w:rsid w:val="009970B4"/>
    <w:rsid w:val="00997686"/>
    <w:rsid w:val="009A05AC"/>
    <w:rsid w:val="009A0B9B"/>
    <w:rsid w:val="009A171D"/>
    <w:rsid w:val="009A1B95"/>
    <w:rsid w:val="009A2706"/>
    <w:rsid w:val="009A2FDE"/>
    <w:rsid w:val="009A30B4"/>
    <w:rsid w:val="009A30B5"/>
    <w:rsid w:val="009A4931"/>
    <w:rsid w:val="009A5190"/>
    <w:rsid w:val="009A5832"/>
    <w:rsid w:val="009A73D5"/>
    <w:rsid w:val="009A7602"/>
    <w:rsid w:val="009A796C"/>
    <w:rsid w:val="009A7E8F"/>
    <w:rsid w:val="009B0273"/>
    <w:rsid w:val="009B0824"/>
    <w:rsid w:val="009B0DA1"/>
    <w:rsid w:val="009B1175"/>
    <w:rsid w:val="009B3450"/>
    <w:rsid w:val="009B3C8F"/>
    <w:rsid w:val="009B3CA3"/>
    <w:rsid w:val="009B4312"/>
    <w:rsid w:val="009B50F0"/>
    <w:rsid w:val="009B5889"/>
    <w:rsid w:val="009B58F7"/>
    <w:rsid w:val="009B5ED1"/>
    <w:rsid w:val="009B6D58"/>
    <w:rsid w:val="009C03F8"/>
    <w:rsid w:val="009C1A9B"/>
    <w:rsid w:val="009C1D0F"/>
    <w:rsid w:val="009C357A"/>
    <w:rsid w:val="009C370D"/>
    <w:rsid w:val="009C3A21"/>
    <w:rsid w:val="009C3B73"/>
    <w:rsid w:val="009C3EC5"/>
    <w:rsid w:val="009C4358"/>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596"/>
    <w:rsid w:val="009E2620"/>
    <w:rsid w:val="009E27FC"/>
    <w:rsid w:val="009E35C5"/>
    <w:rsid w:val="009E38B9"/>
    <w:rsid w:val="009E402F"/>
    <w:rsid w:val="009E45F3"/>
    <w:rsid w:val="009E4A0F"/>
    <w:rsid w:val="009E4D53"/>
    <w:rsid w:val="009E7100"/>
    <w:rsid w:val="009F0660"/>
    <w:rsid w:val="009F06BA"/>
    <w:rsid w:val="009F13B0"/>
    <w:rsid w:val="009F18D0"/>
    <w:rsid w:val="009F1EDC"/>
    <w:rsid w:val="009F1FF7"/>
    <w:rsid w:val="009F337A"/>
    <w:rsid w:val="009F3E73"/>
    <w:rsid w:val="009F4638"/>
    <w:rsid w:val="009F51D5"/>
    <w:rsid w:val="009F5D9B"/>
    <w:rsid w:val="009F64A7"/>
    <w:rsid w:val="009F6B69"/>
    <w:rsid w:val="009F7683"/>
    <w:rsid w:val="009F7C54"/>
    <w:rsid w:val="009F7D78"/>
    <w:rsid w:val="00A00BCA"/>
    <w:rsid w:val="00A00D05"/>
    <w:rsid w:val="00A00E74"/>
    <w:rsid w:val="00A0285A"/>
    <w:rsid w:val="00A02A15"/>
    <w:rsid w:val="00A02EB6"/>
    <w:rsid w:val="00A04DB0"/>
    <w:rsid w:val="00A05038"/>
    <w:rsid w:val="00A06957"/>
    <w:rsid w:val="00A0752B"/>
    <w:rsid w:val="00A10D1E"/>
    <w:rsid w:val="00A10D1F"/>
    <w:rsid w:val="00A112E2"/>
    <w:rsid w:val="00A1152B"/>
    <w:rsid w:val="00A11BD0"/>
    <w:rsid w:val="00A11F49"/>
    <w:rsid w:val="00A11F7F"/>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B5"/>
    <w:rsid w:val="00A24827"/>
    <w:rsid w:val="00A249DB"/>
    <w:rsid w:val="00A24F80"/>
    <w:rsid w:val="00A250D5"/>
    <w:rsid w:val="00A27FAF"/>
    <w:rsid w:val="00A3062D"/>
    <w:rsid w:val="00A30B3F"/>
    <w:rsid w:val="00A3123D"/>
    <w:rsid w:val="00A31759"/>
    <w:rsid w:val="00A31A12"/>
    <w:rsid w:val="00A31F51"/>
    <w:rsid w:val="00A3284C"/>
    <w:rsid w:val="00A33BE8"/>
    <w:rsid w:val="00A34378"/>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25AA"/>
    <w:rsid w:val="00A731B5"/>
    <w:rsid w:val="00A73661"/>
    <w:rsid w:val="00A738F6"/>
    <w:rsid w:val="00A73CE7"/>
    <w:rsid w:val="00A747D4"/>
    <w:rsid w:val="00A74B2F"/>
    <w:rsid w:val="00A74D0E"/>
    <w:rsid w:val="00A754E0"/>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87A54"/>
    <w:rsid w:val="00A905A7"/>
    <w:rsid w:val="00A91202"/>
    <w:rsid w:val="00A919FA"/>
    <w:rsid w:val="00A921FD"/>
    <w:rsid w:val="00A921FF"/>
    <w:rsid w:val="00A935CC"/>
    <w:rsid w:val="00A93710"/>
    <w:rsid w:val="00A938FA"/>
    <w:rsid w:val="00A95A5C"/>
    <w:rsid w:val="00A95C09"/>
    <w:rsid w:val="00A96293"/>
    <w:rsid w:val="00A9662F"/>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698"/>
    <w:rsid w:val="00AB5AF2"/>
    <w:rsid w:val="00AB5D5B"/>
    <w:rsid w:val="00AB5E50"/>
    <w:rsid w:val="00AB64C0"/>
    <w:rsid w:val="00AB77E2"/>
    <w:rsid w:val="00AB7D2E"/>
    <w:rsid w:val="00AC082E"/>
    <w:rsid w:val="00AC3708"/>
    <w:rsid w:val="00AC39F7"/>
    <w:rsid w:val="00AC3E39"/>
    <w:rsid w:val="00AC3F2F"/>
    <w:rsid w:val="00AC45C7"/>
    <w:rsid w:val="00AC4A7E"/>
    <w:rsid w:val="00AC4EAF"/>
    <w:rsid w:val="00AC5807"/>
    <w:rsid w:val="00AC743C"/>
    <w:rsid w:val="00AC7A2E"/>
    <w:rsid w:val="00AD0AB3"/>
    <w:rsid w:val="00AD0BEB"/>
    <w:rsid w:val="00AD1BFE"/>
    <w:rsid w:val="00AD305B"/>
    <w:rsid w:val="00AD34C9"/>
    <w:rsid w:val="00AD4019"/>
    <w:rsid w:val="00AD422D"/>
    <w:rsid w:val="00AD522C"/>
    <w:rsid w:val="00AD6D6A"/>
    <w:rsid w:val="00AD7B20"/>
    <w:rsid w:val="00AE00BC"/>
    <w:rsid w:val="00AE1606"/>
    <w:rsid w:val="00AE1F6B"/>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EFE"/>
    <w:rsid w:val="00AF20D6"/>
    <w:rsid w:val="00AF2160"/>
    <w:rsid w:val="00AF2710"/>
    <w:rsid w:val="00AF27D0"/>
    <w:rsid w:val="00AF2D25"/>
    <w:rsid w:val="00AF4C36"/>
    <w:rsid w:val="00AF4E1A"/>
    <w:rsid w:val="00AF4E29"/>
    <w:rsid w:val="00AF541C"/>
    <w:rsid w:val="00AF564E"/>
    <w:rsid w:val="00AF582B"/>
    <w:rsid w:val="00AF591C"/>
    <w:rsid w:val="00AF5A92"/>
    <w:rsid w:val="00AF5B0F"/>
    <w:rsid w:val="00AF5CA3"/>
    <w:rsid w:val="00AF7BE8"/>
    <w:rsid w:val="00B011DF"/>
    <w:rsid w:val="00B01545"/>
    <w:rsid w:val="00B01568"/>
    <w:rsid w:val="00B01BBB"/>
    <w:rsid w:val="00B01CA2"/>
    <w:rsid w:val="00B025A2"/>
    <w:rsid w:val="00B027B8"/>
    <w:rsid w:val="00B027EF"/>
    <w:rsid w:val="00B02A31"/>
    <w:rsid w:val="00B02D97"/>
    <w:rsid w:val="00B038E9"/>
    <w:rsid w:val="00B04537"/>
    <w:rsid w:val="00B04817"/>
    <w:rsid w:val="00B051BE"/>
    <w:rsid w:val="00B054F4"/>
    <w:rsid w:val="00B0639A"/>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17DF3"/>
    <w:rsid w:val="00B2066D"/>
    <w:rsid w:val="00B2142E"/>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39BE"/>
    <w:rsid w:val="00B33F68"/>
    <w:rsid w:val="00B34FC8"/>
    <w:rsid w:val="00B352E7"/>
    <w:rsid w:val="00B36E56"/>
    <w:rsid w:val="00B37250"/>
    <w:rsid w:val="00B40121"/>
    <w:rsid w:val="00B40233"/>
    <w:rsid w:val="00B4045F"/>
    <w:rsid w:val="00B40F29"/>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2623"/>
    <w:rsid w:val="00B73AB8"/>
    <w:rsid w:val="00B73DE0"/>
    <w:rsid w:val="00B744F6"/>
    <w:rsid w:val="00B75687"/>
    <w:rsid w:val="00B769CB"/>
    <w:rsid w:val="00B76F3C"/>
    <w:rsid w:val="00B7771E"/>
    <w:rsid w:val="00B80125"/>
    <w:rsid w:val="00B81934"/>
    <w:rsid w:val="00B81AD3"/>
    <w:rsid w:val="00B821FF"/>
    <w:rsid w:val="00B824A3"/>
    <w:rsid w:val="00B834EF"/>
    <w:rsid w:val="00B83C84"/>
    <w:rsid w:val="00B84F37"/>
    <w:rsid w:val="00B853BF"/>
    <w:rsid w:val="00B8636F"/>
    <w:rsid w:val="00B86BCB"/>
    <w:rsid w:val="00B87A97"/>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1571"/>
    <w:rsid w:val="00BA2B4B"/>
    <w:rsid w:val="00BA3554"/>
    <w:rsid w:val="00BA3B3E"/>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16A6"/>
    <w:rsid w:val="00BD279E"/>
    <w:rsid w:val="00BD2920"/>
    <w:rsid w:val="00BD3B55"/>
    <w:rsid w:val="00BD4817"/>
    <w:rsid w:val="00BD55E8"/>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8C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BF9"/>
    <w:rsid w:val="00C05186"/>
    <w:rsid w:val="00C0648C"/>
    <w:rsid w:val="00C068EB"/>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1B"/>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571F"/>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218"/>
    <w:rsid w:val="00C72606"/>
    <w:rsid w:val="00C727E5"/>
    <w:rsid w:val="00C72D0E"/>
    <w:rsid w:val="00C72E21"/>
    <w:rsid w:val="00C73E62"/>
    <w:rsid w:val="00C74696"/>
    <w:rsid w:val="00C74A89"/>
    <w:rsid w:val="00C752FC"/>
    <w:rsid w:val="00C755F0"/>
    <w:rsid w:val="00C75A7D"/>
    <w:rsid w:val="00C75B5B"/>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86A00"/>
    <w:rsid w:val="00C91277"/>
    <w:rsid w:val="00C91D04"/>
    <w:rsid w:val="00C91DC3"/>
    <w:rsid w:val="00C91F69"/>
    <w:rsid w:val="00C92051"/>
    <w:rsid w:val="00C93FF9"/>
    <w:rsid w:val="00C94F08"/>
    <w:rsid w:val="00C95B0F"/>
    <w:rsid w:val="00C96127"/>
    <w:rsid w:val="00C96A1C"/>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3DC5"/>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692"/>
    <w:rsid w:val="00CF7AC3"/>
    <w:rsid w:val="00D00401"/>
    <w:rsid w:val="00D0068C"/>
    <w:rsid w:val="00D008B5"/>
    <w:rsid w:val="00D00A61"/>
    <w:rsid w:val="00D00BED"/>
    <w:rsid w:val="00D01866"/>
    <w:rsid w:val="00D01B3C"/>
    <w:rsid w:val="00D0210C"/>
    <w:rsid w:val="00D02861"/>
    <w:rsid w:val="00D03331"/>
    <w:rsid w:val="00D03E7C"/>
    <w:rsid w:val="00D048EE"/>
    <w:rsid w:val="00D04B17"/>
    <w:rsid w:val="00D05A4D"/>
    <w:rsid w:val="00D05F06"/>
    <w:rsid w:val="00D0673E"/>
    <w:rsid w:val="00D0718B"/>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020"/>
    <w:rsid w:val="00D371A7"/>
    <w:rsid w:val="00D37995"/>
    <w:rsid w:val="00D37A8C"/>
    <w:rsid w:val="00D4035F"/>
    <w:rsid w:val="00D4097A"/>
    <w:rsid w:val="00D411B6"/>
    <w:rsid w:val="00D433D6"/>
    <w:rsid w:val="00D44071"/>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57D97"/>
    <w:rsid w:val="00D601DB"/>
    <w:rsid w:val="00D607BC"/>
    <w:rsid w:val="00D60E8B"/>
    <w:rsid w:val="00D612BC"/>
    <w:rsid w:val="00D61805"/>
    <w:rsid w:val="00D61B60"/>
    <w:rsid w:val="00D61D87"/>
    <w:rsid w:val="00D627D0"/>
    <w:rsid w:val="00D62C0F"/>
    <w:rsid w:val="00D6399D"/>
    <w:rsid w:val="00D65B37"/>
    <w:rsid w:val="00D65BF2"/>
    <w:rsid w:val="00D65E4E"/>
    <w:rsid w:val="00D65EBA"/>
    <w:rsid w:val="00D67F67"/>
    <w:rsid w:val="00D71259"/>
    <w:rsid w:val="00D72A1B"/>
    <w:rsid w:val="00D7354F"/>
    <w:rsid w:val="00D7435F"/>
    <w:rsid w:val="00D74CCE"/>
    <w:rsid w:val="00D758CA"/>
    <w:rsid w:val="00D75F27"/>
    <w:rsid w:val="00D76BBA"/>
    <w:rsid w:val="00D77033"/>
    <w:rsid w:val="00D770AC"/>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73FE"/>
    <w:rsid w:val="00D875CB"/>
    <w:rsid w:val="00D879FD"/>
    <w:rsid w:val="00D90A5C"/>
    <w:rsid w:val="00D91F6D"/>
    <w:rsid w:val="00D91F8B"/>
    <w:rsid w:val="00D93027"/>
    <w:rsid w:val="00D93180"/>
    <w:rsid w:val="00D9388B"/>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A6E17"/>
    <w:rsid w:val="00DB01A7"/>
    <w:rsid w:val="00DB0602"/>
    <w:rsid w:val="00DB2BCC"/>
    <w:rsid w:val="00DB3E17"/>
    <w:rsid w:val="00DB41B7"/>
    <w:rsid w:val="00DB4273"/>
    <w:rsid w:val="00DB4B74"/>
    <w:rsid w:val="00DB4CC7"/>
    <w:rsid w:val="00DB64C8"/>
    <w:rsid w:val="00DB6A81"/>
    <w:rsid w:val="00DB6B45"/>
    <w:rsid w:val="00DB6D02"/>
    <w:rsid w:val="00DC0609"/>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213"/>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4F48"/>
    <w:rsid w:val="00E5510F"/>
    <w:rsid w:val="00E556B7"/>
    <w:rsid w:val="00E579F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6FB8"/>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3C70"/>
    <w:rsid w:val="00EB42B2"/>
    <w:rsid w:val="00EB4473"/>
    <w:rsid w:val="00EB487B"/>
    <w:rsid w:val="00EB5989"/>
    <w:rsid w:val="00EB5AB1"/>
    <w:rsid w:val="00EB5F02"/>
    <w:rsid w:val="00EB602D"/>
    <w:rsid w:val="00EB6064"/>
    <w:rsid w:val="00EB6314"/>
    <w:rsid w:val="00EB6684"/>
    <w:rsid w:val="00EB6702"/>
    <w:rsid w:val="00EB6E54"/>
    <w:rsid w:val="00EB739B"/>
    <w:rsid w:val="00EB7570"/>
    <w:rsid w:val="00EC06E1"/>
    <w:rsid w:val="00EC0C4F"/>
    <w:rsid w:val="00EC20A0"/>
    <w:rsid w:val="00EC20BC"/>
    <w:rsid w:val="00EC22F7"/>
    <w:rsid w:val="00EC2345"/>
    <w:rsid w:val="00EC2CDE"/>
    <w:rsid w:val="00EC3F76"/>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8FD"/>
    <w:rsid w:val="00EE55F5"/>
    <w:rsid w:val="00EE5855"/>
    <w:rsid w:val="00EE5A09"/>
    <w:rsid w:val="00EE5DD1"/>
    <w:rsid w:val="00EE6BB6"/>
    <w:rsid w:val="00EE7019"/>
    <w:rsid w:val="00EE73A8"/>
    <w:rsid w:val="00EE7A99"/>
    <w:rsid w:val="00EF0899"/>
    <w:rsid w:val="00EF0EAF"/>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DBC"/>
    <w:rsid w:val="00F03B10"/>
    <w:rsid w:val="00F04537"/>
    <w:rsid w:val="00F04FC3"/>
    <w:rsid w:val="00F05954"/>
    <w:rsid w:val="00F05E46"/>
    <w:rsid w:val="00F06F30"/>
    <w:rsid w:val="00F0796A"/>
    <w:rsid w:val="00F07CA4"/>
    <w:rsid w:val="00F11200"/>
    <w:rsid w:val="00F11794"/>
    <w:rsid w:val="00F11AC7"/>
    <w:rsid w:val="00F11D9C"/>
    <w:rsid w:val="00F124AB"/>
    <w:rsid w:val="00F1253C"/>
    <w:rsid w:val="00F125C4"/>
    <w:rsid w:val="00F12F58"/>
    <w:rsid w:val="00F130E4"/>
    <w:rsid w:val="00F131EC"/>
    <w:rsid w:val="00F1389B"/>
    <w:rsid w:val="00F13FFF"/>
    <w:rsid w:val="00F141E2"/>
    <w:rsid w:val="00F14C8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2781D"/>
    <w:rsid w:val="00F30392"/>
    <w:rsid w:val="00F30C32"/>
    <w:rsid w:val="00F313B8"/>
    <w:rsid w:val="00F3375B"/>
    <w:rsid w:val="00F337CB"/>
    <w:rsid w:val="00F339E3"/>
    <w:rsid w:val="00F3582C"/>
    <w:rsid w:val="00F36E1F"/>
    <w:rsid w:val="00F377C0"/>
    <w:rsid w:val="00F379EB"/>
    <w:rsid w:val="00F37F2C"/>
    <w:rsid w:val="00F403A5"/>
    <w:rsid w:val="00F406AC"/>
    <w:rsid w:val="00F40D4D"/>
    <w:rsid w:val="00F4140F"/>
    <w:rsid w:val="00F4148A"/>
    <w:rsid w:val="00F42F55"/>
    <w:rsid w:val="00F43624"/>
    <w:rsid w:val="00F4395E"/>
    <w:rsid w:val="00F449C0"/>
    <w:rsid w:val="00F4506C"/>
    <w:rsid w:val="00F45B4D"/>
    <w:rsid w:val="00F45B8B"/>
    <w:rsid w:val="00F46136"/>
    <w:rsid w:val="00F46EFF"/>
    <w:rsid w:val="00F51B3A"/>
    <w:rsid w:val="00F5285F"/>
    <w:rsid w:val="00F53525"/>
    <w:rsid w:val="00F5468B"/>
    <w:rsid w:val="00F546F2"/>
    <w:rsid w:val="00F5526F"/>
    <w:rsid w:val="00F55654"/>
    <w:rsid w:val="00F556B0"/>
    <w:rsid w:val="00F55EE0"/>
    <w:rsid w:val="00F562EA"/>
    <w:rsid w:val="00F5653D"/>
    <w:rsid w:val="00F6054E"/>
    <w:rsid w:val="00F60675"/>
    <w:rsid w:val="00F60778"/>
    <w:rsid w:val="00F607C7"/>
    <w:rsid w:val="00F60A05"/>
    <w:rsid w:val="00F60C5F"/>
    <w:rsid w:val="00F61898"/>
    <w:rsid w:val="00F61A9D"/>
    <w:rsid w:val="00F61D2D"/>
    <w:rsid w:val="00F61D7A"/>
    <w:rsid w:val="00F62DD5"/>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53E"/>
    <w:rsid w:val="00F8462A"/>
    <w:rsid w:val="00F85DFC"/>
    <w:rsid w:val="00F85F62"/>
    <w:rsid w:val="00F86162"/>
    <w:rsid w:val="00F863F9"/>
    <w:rsid w:val="00F86789"/>
    <w:rsid w:val="00F86ED5"/>
    <w:rsid w:val="00F871C2"/>
    <w:rsid w:val="00F87473"/>
    <w:rsid w:val="00F914CF"/>
    <w:rsid w:val="00F920B8"/>
    <w:rsid w:val="00F9269C"/>
    <w:rsid w:val="00F9294C"/>
    <w:rsid w:val="00F930CD"/>
    <w:rsid w:val="00F932ED"/>
    <w:rsid w:val="00F9448B"/>
    <w:rsid w:val="00F9544C"/>
    <w:rsid w:val="00F954E8"/>
    <w:rsid w:val="00F959F3"/>
    <w:rsid w:val="00F96621"/>
    <w:rsid w:val="00F96F97"/>
    <w:rsid w:val="00F97D3E"/>
    <w:rsid w:val="00FA0498"/>
    <w:rsid w:val="00FA0665"/>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31D8"/>
    <w:rsid w:val="00FC32F6"/>
    <w:rsid w:val="00FC4412"/>
    <w:rsid w:val="00FC4B16"/>
    <w:rsid w:val="00FC5DD5"/>
    <w:rsid w:val="00FC5FA5"/>
    <w:rsid w:val="00FC6150"/>
    <w:rsid w:val="00FC64CE"/>
    <w:rsid w:val="00FC6B2B"/>
    <w:rsid w:val="00FC77C6"/>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FF3"/>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17E"/>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uiPriority w:val="99"/>
    <w:qFormat/>
    <w:rsid w:val="00853479"/>
    <w:rPr>
      <w:sz w:val="24"/>
      <w:szCs w:val="24"/>
    </w:rPr>
  </w:style>
  <w:style w:type="numbering" w:customStyle="1" w:styleId="NoList1">
    <w:name w:val="No List1"/>
    <w:next w:val="NoList"/>
    <w:uiPriority w:val="99"/>
    <w:semiHidden/>
    <w:unhideWhenUsed/>
    <w:rsid w:val="00EC06E1"/>
  </w:style>
  <w:style w:type="numbering" w:customStyle="1" w:styleId="NoList2">
    <w:name w:val="No List2"/>
    <w:next w:val="NoList"/>
    <w:uiPriority w:val="99"/>
    <w:semiHidden/>
    <w:unhideWhenUsed/>
    <w:rsid w:val="00EC06E1"/>
  </w:style>
  <w:style w:type="paragraph" w:customStyle="1" w:styleId="msonormal0">
    <w:name w:val="msonormal"/>
    <w:basedOn w:val="Normal"/>
    <w:rsid w:val="00EC06E1"/>
    <w:pPr>
      <w:spacing w:before="100" w:beforeAutospacing="1" w:after="100" w:afterAutospacing="1"/>
    </w:pPr>
  </w:style>
  <w:style w:type="paragraph" w:customStyle="1" w:styleId="xl164">
    <w:name w:val="xl16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6">
    <w:name w:val="xl16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7">
    <w:name w:val="xl16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0">
    <w:name w:val="xl170"/>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73">
    <w:name w:val="xl17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9">
    <w:name w:val="xl179"/>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3">
    <w:name w:val="xl183"/>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4">
    <w:name w:val="xl184"/>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5">
    <w:name w:val="xl18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6">
    <w:name w:val="xl186"/>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7">
    <w:name w:val="xl187"/>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191">
    <w:name w:val="xl19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192">
    <w:name w:val="xl19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3">
    <w:name w:val="xl19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5">
    <w:name w:val="xl195"/>
    <w:basedOn w:val="Normal"/>
    <w:rsid w:val="008B6523"/>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rPr>
  </w:style>
  <w:style w:type="paragraph" w:customStyle="1" w:styleId="xl196">
    <w:name w:val="xl196"/>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paragraph" w:customStyle="1" w:styleId="xl197">
    <w:name w:val="xl197"/>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06219248">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19863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626080292">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449915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61</Pages>
  <Words>20636</Words>
  <Characters>117628</Characters>
  <Application>Microsoft Office Word</Application>
  <DocSecurity>0</DocSecurity>
  <Lines>980</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137989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594</cp:revision>
  <cp:lastPrinted>2022-12-28T05:49:00Z</cp:lastPrinted>
  <dcterms:created xsi:type="dcterms:W3CDTF">2022-10-31T11:39:00Z</dcterms:created>
  <dcterms:modified xsi:type="dcterms:W3CDTF">2025-10-14T11:53:00Z</dcterms:modified>
</cp:coreProperties>
</file>